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关于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年江门市知识产权扶持资金</w:t>
      </w:r>
    </w:p>
    <w:p>
      <w:pPr>
        <w:jc w:val="center"/>
        <w:rPr>
          <w:rFonts w:ascii="方正大标宋_GBK" w:hAnsi="仿宋" w:eastAsia="方正大标宋_GBK"/>
          <w:sz w:val="44"/>
          <w:szCs w:val="44"/>
        </w:rPr>
      </w:pPr>
      <w:del w:id="0" w:author="黄学敏" w:date="2025-01-16T12:01:16Z">
        <w:r>
          <w:rPr>
            <w:rFonts w:hint="eastAsia" w:ascii="Times New Roman" w:hAnsi="Times New Roman" w:eastAsia="方正小标宋简体" w:cs="Times New Roman"/>
            <w:sz w:val="44"/>
            <w:szCs w:val="44"/>
            <w:lang w:val="en-US" w:eastAsia="zh-CN"/>
          </w:rPr>
          <w:delText>700</w:delText>
        </w:r>
      </w:del>
      <w:del w:id="1" w:author="黄学敏" w:date="2025-01-16T12:01:16Z">
        <w:r>
          <w:rPr>
            <w:rFonts w:hint="default" w:ascii="Times New Roman" w:hAnsi="Times New Roman" w:eastAsia="方正小标宋简体" w:cs="Times New Roman"/>
            <w:sz w:val="44"/>
            <w:szCs w:val="44"/>
          </w:rPr>
          <w:delText>万元</w:delText>
        </w:r>
      </w:del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安排计划</w:t>
      </w:r>
      <w:r>
        <w:rPr>
          <w:rFonts w:ascii="方正大标宋_GBK" w:hAnsi="仿宋" w:eastAsia="方正大标宋_GBK"/>
          <w:sz w:val="44"/>
          <w:szCs w:val="44"/>
        </w:rPr>
        <w:t>的公示</w:t>
      </w:r>
    </w:p>
    <w:p>
      <w:pPr>
        <w:jc w:val="center"/>
        <w:rPr>
          <w:rFonts w:ascii="方正大标宋_GBK" w:hAnsi="方正大标宋_GBK" w:eastAsia="方正大标宋_GBK" w:cs="方正大标宋_GBK"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theme="minorBidi"/>
          <w:i w:val="0"/>
          <w:caps w:val="0"/>
          <w:spacing w:val="0"/>
          <w:kern w:val="2"/>
          <w:sz w:val="32"/>
          <w:szCs w:val="32"/>
          <w:shd w:val="clear"/>
          <w:lang w:val="en-US" w:eastAsia="zh-CN" w:bidi="ar"/>
        </w:rPr>
        <w:t>根据江门市市级财政专项资金管理办法的有关规定，</w:t>
      </w:r>
      <w:r>
        <w:rPr>
          <w:rFonts w:hint="eastAsia" w:ascii="仿宋_GB2312" w:hAnsi="仿宋" w:eastAsia="仿宋_GB2312"/>
          <w:sz w:val="32"/>
          <w:szCs w:val="32"/>
        </w:rPr>
        <w:t>经组织申报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/>
          <w:sz w:val="32"/>
          <w:szCs w:val="32"/>
        </w:rPr>
        <w:t>核准等程序</w:t>
      </w:r>
      <w:r>
        <w:rPr>
          <w:rFonts w:ascii="仿宋_GB2312" w:hAnsi="仿宋" w:eastAsia="仿宋_GB2312"/>
          <w:sz w:val="32"/>
          <w:szCs w:val="32"/>
        </w:rPr>
        <w:t>，现将</w:t>
      </w: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年江门市知识产权扶持资金</w:t>
      </w:r>
      <w:ins w:id="2" w:author="黄学敏" w:date="2025-01-16T14:31:09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拟</w:t>
        </w:r>
      </w:ins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eastAsia="zh-CN"/>
        </w:rPr>
        <w:t>安排</w:t>
      </w:r>
      <w:ins w:id="3" w:author="黄学敏" w:date="2025-01-16T12:02:01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计划</w:t>
        </w:r>
      </w:ins>
      <w:del w:id="4" w:author="黄学敏" w:date="2025-01-16T12:01:58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delText>方案</w:delText>
        </w:r>
      </w:del>
      <w:r>
        <w:rPr>
          <w:rFonts w:ascii="仿宋_GB2312" w:hAnsi="仿宋" w:eastAsia="仿宋_GB2312"/>
          <w:sz w:val="32"/>
          <w:szCs w:val="32"/>
        </w:rPr>
        <w:t>予以公示，公示期自202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del w:id="5" w:author="黄学敏" w:date="2025-01-16T12:01:42Z">
        <w:r>
          <w:rPr>
            <w:rFonts w:hint="default" w:ascii="仿宋_GB2312" w:hAnsi="仿宋" w:eastAsia="仿宋_GB2312"/>
            <w:sz w:val="32"/>
            <w:szCs w:val="32"/>
            <w:lang w:val="en-US" w:eastAsia="zh-CN"/>
          </w:rPr>
          <w:delText>6</w:delText>
        </w:r>
      </w:del>
      <w:ins w:id="6" w:author="黄学敏" w:date="2025-01-16T12:01:42Z">
        <w:r>
          <w:rPr>
            <w:rFonts w:hint="eastAsia" w:ascii="仿宋_GB2312" w:hAnsi="仿宋" w:eastAsia="仿宋_GB2312"/>
            <w:sz w:val="32"/>
            <w:szCs w:val="32"/>
            <w:lang w:val="en-US" w:eastAsia="zh-CN"/>
          </w:rPr>
          <w:t>7</w:t>
        </w:r>
      </w:ins>
      <w:r>
        <w:rPr>
          <w:rFonts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del w:id="7" w:author="黄学敏" w:date="2025-01-16T12:01:45Z">
        <w:r>
          <w:rPr>
            <w:rFonts w:hint="default" w:ascii="仿宋_GB2312" w:hAnsi="仿宋" w:eastAsia="仿宋_GB2312"/>
            <w:sz w:val="32"/>
            <w:szCs w:val="32"/>
            <w:lang w:val="en-US" w:eastAsia="zh-CN"/>
          </w:rPr>
          <w:delText>2</w:delText>
        </w:r>
      </w:del>
      <w:ins w:id="8" w:author="黄学敏" w:date="2025-01-16T12:01:45Z">
        <w:r>
          <w:rPr>
            <w:rFonts w:hint="eastAsia" w:ascii="仿宋_GB2312" w:hAnsi="仿宋" w:eastAsia="仿宋_GB2312"/>
            <w:sz w:val="32"/>
            <w:szCs w:val="32"/>
            <w:lang w:val="en-US" w:eastAsia="zh-CN"/>
          </w:rPr>
          <w:t>3</w:t>
        </w:r>
      </w:ins>
      <w:r>
        <w:rPr>
          <w:rFonts w:ascii="仿宋_GB2312" w:hAnsi="仿宋" w:eastAsia="仿宋_GB2312"/>
          <w:sz w:val="32"/>
          <w:szCs w:val="32"/>
        </w:rPr>
        <w:t>日。如对公示内容有异议，请在公示期内以书面形式反映，反映公示名单的情况和问题应坚持实事求是原则。以个人名义反映情况的，请提供真实姓名、联系方式和反映事项证明材料等；以单位名义反映情况的，请提供单位真实名称（加盖公章）、联系人、联系方式和反映事项证明材料等。</w:t>
      </w:r>
    </w:p>
    <w:p>
      <w:pPr>
        <w:spacing w:line="360" w:lineRule="auto"/>
        <w:ind w:firstLine="64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 w:eastAsia="仿宋_GB2312"/>
          <w:sz w:val="32"/>
          <w:szCs w:val="32"/>
        </w:rPr>
        <w:t>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小姐</w:t>
      </w:r>
      <w:r>
        <w:rPr>
          <w:rFonts w:ascii="仿宋_GB2312" w:hAnsi="仿宋" w:eastAsia="仿宋_GB2312"/>
          <w:sz w:val="32"/>
          <w:szCs w:val="32"/>
        </w:rPr>
        <w:t>，联系电话：0750-316830</w:t>
      </w:r>
      <w:r>
        <w:rPr>
          <w:rFonts w:hint="eastAsia" w:ascii="仿宋_GB2312" w:hAnsi="仿宋" w:eastAsia="仿宋_GB2312"/>
          <w:sz w:val="32"/>
          <w:szCs w:val="32"/>
        </w:rPr>
        <w:t>1，</w:t>
      </w:r>
      <w:r>
        <w:rPr>
          <w:rFonts w:ascii="仿宋_GB2312" w:hAnsi="仿宋" w:eastAsia="仿宋_GB2312"/>
          <w:sz w:val="32"/>
          <w:szCs w:val="32"/>
        </w:rPr>
        <w:t>联系地址：江门市东华二路7号。</w:t>
      </w:r>
    </w:p>
    <w:p>
      <w:pPr>
        <w:spacing w:line="360" w:lineRule="auto"/>
        <w:ind w:firstLine="640"/>
        <w:jc w:val="center"/>
        <w:rPr>
          <w:rFonts w:ascii="仿宋_GB2312" w:hAnsi="仿宋_GB2312" w:eastAsia="仿宋_GB2312" w:cs="仿宋_GB2312"/>
          <w:sz w:val="32"/>
        </w:rPr>
      </w:pPr>
    </w:p>
    <w:p>
      <w:pPr>
        <w:adjustRightInd w:val="0"/>
        <w:snapToGrid w:val="0"/>
        <w:spacing w:line="600" w:lineRule="exact"/>
        <w:ind w:left="1598" w:leftChars="304" w:hanging="960" w:hangingChars="3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</w:rPr>
        <w:t>附件：</w:t>
      </w:r>
      <w:r>
        <w:rPr>
          <w:rFonts w:hint="eastAsia" w:ascii="仿宋_GB2312" w:hAnsi="仿宋_GB2312" w:eastAsia="仿宋_GB2312" w:cs="仿宋_GB2312"/>
          <w:sz w:val="32"/>
        </w:rPr>
        <w:t>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年江门市知识产权扶持资金</w:t>
      </w:r>
      <w:ins w:id="9" w:author="黄学敏" w:date="2025-01-16T14:30:45Z">
        <w:r>
          <w:rPr>
            <w:rFonts w:hint="eastAsia" w:ascii="仿宋_GB2312" w:hAnsi="仿宋_GB2312" w:eastAsia="仿宋_GB2312" w:cs="仿宋_GB2312"/>
            <w:sz w:val="32"/>
            <w:lang w:eastAsia="zh-CN"/>
          </w:rPr>
          <w:t>拟</w:t>
        </w:r>
      </w:ins>
      <w:r>
        <w:rPr>
          <w:rFonts w:hint="eastAsia" w:ascii="仿宋_GB2312" w:hAnsi="仿宋_GB2312" w:eastAsia="仿宋_GB2312" w:cs="仿宋_GB2312"/>
          <w:sz w:val="32"/>
          <w:lang w:eastAsia="zh-CN"/>
        </w:rPr>
        <w:t>安排计划明细表</w: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</w:rPr>
      </w:pPr>
    </w:p>
    <w:p>
      <w:pPr>
        <w:spacing w:line="360" w:lineRule="auto"/>
        <w:ind w:firstLine="640"/>
        <w:jc w:val="right"/>
        <w:rPr>
          <w:rFonts w:ascii="仿宋_GB2312" w:hAnsi="仿宋_GB2312" w:eastAsia="仿宋_GB2312" w:cs="仿宋_GB2312"/>
          <w:sz w:val="32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江门市市场监督管理局</w:t>
      </w:r>
    </w:p>
    <w:p>
      <w:pPr>
        <w:spacing w:line="360" w:lineRule="auto"/>
        <w:ind w:firstLine="640"/>
        <w:jc w:val="right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20</w:t>
      </w:r>
      <w:r>
        <w:rPr>
          <w:rFonts w:hint="eastAsia" w:ascii="仿宋_GB2312" w:hAnsi="仿宋_GB2312" w:eastAsia="仿宋_GB2312" w:cs="仿宋_GB2312"/>
          <w:sz w:val="32"/>
        </w:rPr>
        <w:t>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16</w:t>
      </w:r>
      <w:r>
        <w:rPr>
          <w:rFonts w:ascii="仿宋_GB2312" w:hAnsi="仿宋_GB2312" w:eastAsia="仿宋_GB2312" w:cs="仿宋_GB2312"/>
          <w:sz w:val="32"/>
        </w:rPr>
        <w:t xml:space="preserve">日 </w:t>
      </w:r>
    </w:p>
    <w:p>
      <w:pPr>
        <w:spacing w:line="360" w:lineRule="auto"/>
        <w:ind w:firstLine="640"/>
        <w:jc w:val="right"/>
        <w:rPr>
          <w:rFonts w:ascii="仿宋_GB2312" w:hAnsi="仿宋_GB2312" w:eastAsia="仿宋_GB2312" w:cs="仿宋_GB2312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黄学敏">
    <w15:presenceInfo w15:providerId="None" w15:userId="黄学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86"/>
    <w:rsid w:val="00214F91"/>
    <w:rsid w:val="002F5FCC"/>
    <w:rsid w:val="003C1A0C"/>
    <w:rsid w:val="003C701E"/>
    <w:rsid w:val="00495134"/>
    <w:rsid w:val="00550C8E"/>
    <w:rsid w:val="00550E3C"/>
    <w:rsid w:val="00642B09"/>
    <w:rsid w:val="007C6325"/>
    <w:rsid w:val="007F5FAB"/>
    <w:rsid w:val="00825DE4"/>
    <w:rsid w:val="008636E4"/>
    <w:rsid w:val="008765FD"/>
    <w:rsid w:val="009860E7"/>
    <w:rsid w:val="0099660D"/>
    <w:rsid w:val="00A437BB"/>
    <w:rsid w:val="00AA48C7"/>
    <w:rsid w:val="00AB5A2D"/>
    <w:rsid w:val="00C359CC"/>
    <w:rsid w:val="00C649ED"/>
    <w:rsid w:val="00CB557F"/>
    <w:rsid w:val="00D51E0F"/>
    <w:rsid w:val="00D936B0"/>
    <w:rsid w:val="00DC407E"/>
    <w:rsid w:val="00E019A1"/>
    <w:rsid w:val="00E176A2"/>
    <w:rsid w:val="00E442D4"/>
    <w:rsid w:val="00EB31B7"/>
    <w:rsid w:val="00FA6F86"/>
    <w:rsid w:val="00FB65AF"/>
    <w:rsid w:val="3373C3BC"/>
    <w:rsid w:val="3CFE4A1A"/>
    <w:rsid w:val="577FA8C7"/>
    <w:rsid w:val="6C0F5A96"/>
    <w:rsid w:val="6DDBEBD1"/>
    <w:rsid w:val="6F9DDD9A"/>
    <w:rsid w:val="7DB38294"/>
    <w:rsid w:val="7EFD4C70"/>
    <w:rsid w:val="7F7C6C2A"/>
    <w:rsid w:val="7FFCB947"/>
    <w:rsid w:val="9FE803D3"/>
    <w:rsid w:val="BF1FBD47"/>
    <w:rsid w:val="BFDDB480"/>
    <w:rsid w:val="DB5DCAE9"/>
    <w:rsid w:val="DFB962F0"/>
    <w:rsid w:val="DFFB1107"/>
    <w:rsid w:val="F117293D"/>
    <w:rsid w:val="F576CBC2"/>
    <w:rsid w:val="F5DF6B0E"/>
    <w:rsid w:val="F6E761EC"/>
    <w:rsid w:val="FBFD489F"/>
    <w:rsid w:val="FFDCA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49</Words>
  <Characters>280</Characters>
  <Lines>2</Lines>
  <Paragraphs>1</Paragraphs>
  <TotalTime>172</TotalTime>
  <ScaleCrop>false</ScaleCrop>
  <LinksUpToDate>false</LinksUpToDate>
  <CharactersWithSpaces>328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2021-04-15T09:16:00Z</dcterms:created>
  <dc:creator>冯景榆</dc:creator>
  <cp:lastModifiedBy>admin1</cp:lastModifiedBy>
  <dcterms:modified xsi:type="dcterms:W3CDTF">2025-01-16T14:31:12Z</dcterms:modified>
  <dc:title>关于2023年江门市知识产权扶持资金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D72B7B44D6EF768BB0A788678E4E9398</vt:lpwstr>
  </property>
</Properties>
</file>