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eastAsia" w:ascii="方正小标宋_GBK" w:hAnsi="方正小标宋_GBK" w:eastAsia="方正小标宋_GBK" w:cs="方正小标宋_GBK"/>
          <w:b w:val="0"/>
          <w:bCs w:val="0"/>
          <w:i w:val="0"/>
          <w:iCs w:val="0"/>
          <w:caps w:val="0"/>
          <w:color w:val="000000"/>
          <w:spacing w:val="0"/>
          <w:sz w:val="240"/>
          <w:szCs w:val="240"/>
          <w:highlight w:val="none"/>
        </w:rPr>
      </w:pPr>
    </w:p>
    <w:p>
      <w:pPr>
        <w:spacing w:line="600" w:lineRule="exact"/>
        <w:jc w:val="left"/>
        <w:rPr>
          <w:rFonts w:hint="eastAsia"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rPr>
        <w:t>附件</w:t>
      </w:r>
      <w:ins w:id="0" w:author="孙靖" w:date="2024-01-08T09:25:10Z">
        <w:r>
          <w:rPr>
            <w:rFonts w:hint="eastAsia" w:ascii="Times New Roman" w:hAnsi="Times New Roman" w:eastAsia="黑体" w:cs="Times New Roman"/>
            <w:color w:val="auto"/>
            <w:sz w:val="32"/>
            <w:szCs w:val="32"/>
            <w:highlight w:val="none"/>
            <w:lang w:val="en-US" w:eastAsia="zh-CN"/>
          </w:rPr>
          <w:t>3</w:t>
        </w:r>
      </w:ins>
      <w:del w:id="1" w:author="孙靖" w:date="2024-01-08T09:25:09Z">
        <w:bookmarkStart w:id="0" w:name="_GoBack"/>
        <w:bookmarkEnd w:id="0"/>
        <w:r>
          <w:rPr>
            <w:rFonts w:hint="eastAsia" w:ascii="Times New Roman" w:hAnsi="Times New Roman" w:eastAsia="黑体" w:cs="Times New Roman"/>
            <w:color w:val="auto"/>
            <w:sz w:val="32"/>
            <w:szCs w:val="32"/>
            <w:highlight w:val="none"/>
            <w:lang w:val="en-US" w:eastAsia="zh-CN"/>
          </w:rPr>
          <w:delText>1</w:delText>
        </w:r>
      </w:del>
    </w:p>
    <w:p>
      <w:pPr>
        <w:spacing w:line="360" w:lineRule="auto"/>
        <w:jc w:val="center"/>
        <w:rPr>
          <w:rFonts w:hint="default" w:ascii="Times New Roman" w:hAnsi="Times New Roman" w:eastAsia="黑体" w:cs="Times New Roman"/>
          <w:color w:val="auto"/>
          <w:sz w:val="52"/>
          <w:szCs w:val="52"/>
          <w:highlight w:val="none"/>
        </w:rPr>
      </w:pPr>
    </w:p>
    <w:p>
      <w:pPr>
        <w:spacing w:line="360" w:lineRule="auto"/>
        <w:jc w:val="center"/>
        <w:rPr>
          <w:rFonts w:hint="default" w:ascii="Times New Roman" w:hAnsi="Times New Roman" w:eastAsia="黑体" w:cs="Times New Roman"/>
          <w:color w:val="auto"/>
          <w:sz w:val="52"/>
          <w:szCs w:val="52"/>
          <w:highlight w:val="none"/>
        </w:rPr>
      </w:pPr>
    </w:p>
    <w:p>
      <w:pPr>
        <w:spacing w:line="360" w:lineRule="auto"/>
        <w:jc w:val="center"/>
        <w:rPr>
          <w:rFonts w:hint="default" w:ascii="Times New Roman" w:hAnsi="Times New Roman" w:eastAsia="黑体" w:cs="Times New Roman"/>
          <w:color w:val="auto"/>
          <w:sz w:val="52"/>
          <w:szCs w:val="52"/>
          <w:highlight w:val="none"/>
        </w:rPr>
      </w:pPr>
      <w:r>
        <w:rPr>
          <w:rFonts w:hint="default" w:ascii="Times New Roman" w:hAnsi="Times New Roman" w:eastAsia="黑体" w:cs="Times New Roman"/>
          <w:color w:val="auto"/>
          <w:sz w:val="52"/>
          <w:szCs w:val="52"/>
          <w:highlight w:val="none"/>
        </w:rPr>
        <w:t>国家工业遗产申请书</w:t>
      </w:r>
    </w:p>
    <w:p>
      <w:pPr>
        <w:tabs>
          <w:tab w:val="left" w:pos="5220"/>
        </w:tabs>
        <w:spacing w:line="360" w:lineRule="auto"/>
        <w:jc w:val="center"/>
        <w:rPr>
          <w:rFonts w:hint="default" w:ascii="Times New Roman" w:hAnsi="Times New Roman" w:eastAsia="黑体" w:cs="Times New Roman"/>
          <w:color w:val="auto"/>
          <w:sz w:val="52"/>
          <w:szCs w:val="52"/>
          <w:highlight w:val="none"/>
        </w:rPr>
      </w:pPr>
    </w:p>
    <w:p>
      <w:pPr>
        <w:tabs>
          <w:tab w:val="left" w:pos="5220"/>
        </w:tabs>
        <w:spacing w:line="360" w:lineRule="auto"/>
        <w:ind w:firstLine="1285" w:firstLineChars="400"/>
        <w:rPr>
          <w:rFonts w:hint="default" w:ascii="Times New Roman" w:hAnsi="Times New Roman" w:eastAsia="仿宋_GB2312" w:cs="Times New Roman"/>
          <w:b/>
          <w:color w:val="auto"/>
          <w:sz w:val="32"/>
          <w:szCs w:val="32"/>
          <w:highlight w:val="none"/>
        </w:rPr>
      </w:pPr>
    </w:p>
    <w:p>
      <w:pPr>
        <w:tabs>
          <w:tab w:val="left" w:pos="5220"/>
        </w:tabs>
        <w:spacing w:line="360" w:lineRule="auto"/>
        <w:ind w:firstLine="1285" w:firstLineChars="400"/>
        <w:rPr>
          <w:rFonts w:hint="default" w:ascii="Times New Roman" w:hAnsi="Times New Roman" w:eastAsia="仿宋_GB2312" w:cs="Times New Roman"/>
          <w:b/>
          <w:color w:val="auto"/>
          <w:sz w:val="32"/>
          <w:szCs w:val="32"/>
          <w:highlight w:val="none"/>
        </w:rPr>
      </w:pPr>
    </w:p>
    <w:p>
      <w:pPr>
        <w:spacing w:line="360" w:lineRule="auto"/>
        <w:jc w:val="left"/>
        <w:rPr>
          <w:rFonts w:hint="default" w:ascii="Times New Roman" w:hAnsi="Times New Roman" w:eastAsia="黑体" w:cs="Times New Roman"/>
          <w:color w:val="auto"/>
          <w:sz w:val="32"/>
          <w:highlight w:val="none"/>
        </w:rPr>
      </w:pPr>
    </w:p>
    <w:p>
      <w:pPr>
        <w:spacing w:line="360" w:lineRule="auto"/>
        <w:jc w:val="left"/>
        <w:rPr>
          <w:rFonts w:hint="default" w:ascii="Times New Roman" w:hAnsi="Times New Roman" w:eastAsia="黑体" w:cs="Times New Roman"/>
          <w:color w:val="auto"/>
          <w:sz w:val="32"/>
          <w:highlight w:val="none"/>
        </w:rPr>
      </w:pPr>
    </w:p>
    <w:p>
      <w:pPr>
        <w:spacing w:line="480" w:lineRule="auto"/>
        <w:ind w:firstLine="640" w:firstLineChars="200"/>
        <w:rPr>
          <w:rFonts w:hint="default" w:ascii="Times New Roman" w:hAnsi="Times New Roman" w:eastAsia="黑体" w:cs="Times New Roman"/>
          <w:color w:val="auto"/>
          <w:sz w:val="32"/>
          <w:highlight w:val="none"/>
        </w:rPr>
      </w:pPr>
      <w:r>
        <w:rPr>
          <w:rFonts w:hint="default" w:ascii="Times New Roman" w:hAnsi="Times New Roman" w:eastAsia="黑体" w:cs="Times New Roman"/>
          <w:color w:val="auto"/>
          <w:sz w:val="32"/>
          <w:highlight w:val="none"/>
        </w:rPr>
        <w:t>遗  产  名  称：</w:t>
      </w:r>
      <w:r>
        <w:rPr>
          <w:rFonts w:hint="default" w:ascii="Times New Roman" w:hAnsi="Times New Roman" w:eastAsia="黑体" w:cs="Times New Roman"/>
          <w:color w:val="auto"/>
          <w:sz w:val="32"/>
          <w:highlight w:val="none"/>
          <w:u w:val="single"/>
        </w:rPr>
        <w:t xml:space="preserve">                          </w:t>
      </w:r>
      <w:r>
        <w:rPr>
          <w:rFonts w:hint="default" w:ascii="Times New Roman" w:hAnsi="Times New Roman" w:eastAsia="黑体" w:cs="Times New Roman"/>
          <w:color w:val="auto"/>
          <w:sz w:val="32"/>
          <w:highlight w:val="none"/>
        </w:rPr>
        <w:t xml:space="preserve">   </w:t>
      </w:r>
    </w:p>
    <w:p>
      <w:pPr>
        <w:spacing w:line="480" w:lineRule="auto"/>
        <w:rPr>
          <w:rFonts w:hint="default" w:ascii="Times New Roman" w:hAnsi="Times New Roman" w:eastAsia="黑体" w:cs="Times New Roman"/>
          <w:color w:val="auto"/>
          <w:sz w:val="32"/>
          <w:highlight w:val="none"/>
        </w:rPr>
      </w:pPr>
    </w:p>
    <w:p>
      <w:pPr>
        <w:spacing w:line="480" w:lineRule="auto"/>
        <w:ind w:firstLine="640" w:firstLineChars="200"/>
        <w:rPr>
          <w:rFonts w:hint="default" w:ascii="Times New Roman" w:hAnsi="Times New Roman" w:eastAsia="黑体" w:cs="Times New Roman"/>
          <w:color w:val="auto"/>
          <w:sz w:val="32"/>
          <w:highlight w:val="none"/>
        </w:rPr>
      </w:pPr>
      <w:r>
        <w:rPr>
          <w:rFonts w:hint="default" w:ascii="Times New Roman" w:hAnsi="Times New Roman" w:eastAsia="黑体" w:cs="Times New Roman"/>
          <w:color w:val="auto"/>
          <w:sz w:val="32"/>
          <w:highlight w:val="none"/>
        </w:rPr>
        <w:t>申  请  单  位：</w:t>
      </w:r>
      <w:r>
        <w:rPr>
          <w:rFonts w:hint="default" w:ascii="Times New Roman" w:hAnsi="Times New Roman" w:eastAsia="黑体" w:cs="Times New Roman"/>
          <w:color w:val="auto"/>
          <w:sz w:val="32"/>
          <w:highlight w:val="none"/>
          <w:u w:val="single"/>
        </w:rPr>
        <w:t xml:space="preserve">             （加盖公章） </w:t>
      </w:r>
      <w:r>
        <w:rPr>
          <w:rFonts w:hint="default" w:ascii="Times New Roman" w:hAnsi="Times New Roman" w:eastAsia="黑体" w:cs="Times New Roman"/>
          <w:color w:val="auto"/>
          <w:sz w:val="32"/>
          <w:highlight w:val="none"/>
        </w:rPr>
        <w:t xml:space="preserve">                              </w:t>
      </w:r>
    </w:p>
    <w:p>
      <w:pPr>
        <w:spacing w:line="480" w:lineRule="auto"/>
        <w:rPr>
          <w:rFonts w:hint="default" w:ascii="Times New Roman" w:hAnsi="Times New Roman" w:eastAsia="黑体" w:cs="Times New Roman"/>
          <w:color w:val="auto"/>
          <w:sz w:val="32"/>
          <w:highlight w:val="none"/>
        </w:rPr>
      </w:pPr>
    </w:p>
    <w:p>
      <w:pPr>
        <w:spacing w:line="480" w:lineRule="auto"/>
        <w:ind w:firstLine="640" w:firstLineChars="200"/>
        <w:rPr>
          <w:rFonts w:hint="default" w:ascii="Times New Roman" w:hAnsi="Times New Roman" w:eastAsia="黑体" w:cs="Times New Roman"/>
          <w:color w:val="auto"/>
          <w:sz w:val="32"/>
          <w:highlight w:val="none"/>
        </w:rPr>
      </w:pPr>
      <w:r>
        <w:rPr>
          <w:rFonts w:hint="default" w:ascii="Times New Roman" w:hAnsi="Times New Roman" w:eastAsia="黑体" w:cs="Times New Roman"/>
          <w:color w:val="auto"/>
          <w:sz w:val="32"/>
          <w:highlight w:val="none"/>
        </w:rPr>
        <w:t>所  属  地  区：</w:t>
      </w:r>
      <w:r>
        <w:rPr>
          <w:rFonts w:hint="default" w:ascii="Times New Roman" w:hAnsi="Times New Roman" w:eastAsia="黑体" w:cs="Times New Roman"/>
          <w:color w:val="auto"/>
          <w:sz w:val="32"/>
          <w:highlight w:val="none"/>
          <w:u w:val="single"/>
        </w:rPr>
        <w:t xml:space="preserve">                          </w:t>
      </w:r>
      <w:r>
        <w:rPr>
          <w:rFonts w:hint="default" w:ascii="Times New Roman" w:hAnsi="Times New Roman" w:eastAsia="黑体" w:cs="Times New Roman"/>
          <w:color w:val="auto"/>
          <w:sz w:val="32"/>
          <w:highlight w:val="none"/>
        </w:rPr>
        <w:t xml:space="preserve">                                    </w:t>
      </w:r>
    </w:p>
    <w:p>
      <w:pPr>
        <w:spacing w:line="480" w:lineRule="auto"/>
        <w:rPr>
          <w:rFonts w:hint="default" w:ascii="Times New Roman" w:hAnsi="Times New Roman" w:eastAsia="黑体" w:cs="Times New Roman"/>
          <w:color w:val="auto"/>
          <w:sz w:val="32"/>
          <w:highlight w:val="none"/>
        </w:rPr>
      </w:pPr>
    </w:p>
    <w:p>
      <w:pPr>
        <w:spacing w:line="480" w:lineRule="auto"/>
        <w:ind w:firstLine="640" w:firstLineChars="200"/>
        <w:rPr>
          <w:rFonts w:hint="default" w:ascii="Times New Roman" w:hAnsi="Times New Roman" w:eastAsia="黑体" w:cs="Times New Roman"/>
          <w:color w:val="auto"/>
          <w:sz w:val="32"/>
          <w:szCs w:val="20"/>
          <w:highlight w:val="none"/>
        </w:rPr>
      </w:pPr>
      <w:r>
        <w:rPr>
          <w:rFonts w:hint="default" w:ascii="Times New Roman" w:hAnsi="Times New Roman" w:eastAsia="黑体" w:cs="Times New Roman"/>
          <w:color w:val="auto"/>
          <w:sz w:val="32"/>
          <w:highlight w:val="none"/>
        </w:rPr>
        <w:t>申  报  日  期：</w:t>
      </w:r>
      <w:r>
        <w:rPr>
          <w:rFonts w:hint="default" w:ascii="Times New Roman" w:hAnsi="Times New Roman" w:eastAsia="黑体" w:cs="Times New Roman"/>
          <w:color w:val="auto"/>
          <w:sz w:val="32"/>
          <w:highlight w:val="none"/>
          <w:u w:val="single"/>
        </w:rPr>
        <w:t xml:space="preserve">         </w:t>
      </w:r>
      <w:r>
        <w:rPr>
          <w:rFonts w:hint="default" w:ascii="Times New Roman" w:hAnsi="Times New Roman" w:eastAsia="黑体" w:cs="Times New Roman"/>
          <w:color w:val="auto"/>
          <w:sz w:val="32"/>
          <w:highlight w:val="none"/>
        </w:rPr>
        <w:t xml:space="preserve">年 </w:t>
      </w:r>
      <w:r>
        <w:rPr>
          <w:rFonts w:hint="default" w:ascii="Times New Roman" w:hAnsi="Times New Roman" w:eastAsia="黑体" w:cs="Times New Roman"/>
          <w:color w:val="auto"/>
          <w:sz w:val="32"/>
          <w:highlight w:val="none"/>
          <w:u w:val="single"/>
        </w:rPr>
        <w:t xml:space="preserve">      </w:t>
      </w:r>
      <w:r>
        <w:rPr>
          <w:rFonts w:hint="default" w:ascii="Times New Roman" w:hAnsi="Times New Roman" w:eastAsia="黑体" w:cs="Times New Roman"/>
          <w:color w:val="auto"/>
          <w:sz w:val="32"/>
          <w:highlight w:val="none"/>
        </w:rPr>
        <w:t>月</w:t>
      </w:r>
      <w:r>
        <w:rPr>
          <w:rFonts w:hint="default" w:ascii="Times New Roman" w:hAnsi="Times New Roman" w:eastAsia="黑体" w:cs="Times New Roman"/>
          <w:color w:val="auto"/>
          <w:sz w:val="32"/>
          <w:highlight w:val="none"/>
          <w:u w:val="single"/>
        </w:rPr>
        <w:t xml:space="preserve">      </w:t>
      </w:r>
      <w:r>
        <w:rPr>
          <w:rFonts w:hint="default" w:ascii="Times New Roman" w:hAnsi="Times New Roman" w:eastAsia="黑体" w:cs="Times New Roman"/>
          <w:color w:val="auto"/>
          <w:sz w:val="32"/>
          <w:highlight w:val="none"/>
        </w:rPr>
        <w:t>日</w:t>
      </w:r>
      <w:r>
        <w:rPr>
          <w:rFonts w:hint="default" w:ascii="Times New Roman" w:hAnsi="Times New Roman" w:eastAsia="仿宋_GB2312" w:cs="Times New Roman"/>
          <w:b/>
          <w:color w:val="auto"/>
          <w:sz w:val="36"/>
          <w:szCs w:val="36"/>
          <w:highlight w:val="none"/>
        </w:rPr>
        <w:t xml:space="preserve">      </w:t>
      </w:r>
      <w:r>
        <w:rPr>
          <w:rFonts w:hint="default" w:ascii="Times New Roman" w:hAnsi="Times New Roman" w:eastAsia="黑体" w:cs="Times New Roman"/>
          <w:color w:val="auto"/>
          <w:sz w:val="32"/>
          <w:szCs w:val="20"/>
          <w:highlight w:val="none"/>
        </w:rPr>
        <w:t xml:space="preserve">   </w:t>
      </w:r>
    </w:p>
    <w:p>
      <w:pPr>
        <w:spacing w:line="480" w:lineRule="auto"/>
        <w:rPr>
          <w:rFonts w:hint="default" w:ascii="Times New Roman" w:hAnsi="Times New Roman" w:eastAsia="黑体" w:cs="Times New Roman"/>
          <w:color w:val="auto"/>
          <w:sz w:val="32"/>
          <w:szCs w:val="20"/>
          <w:highlight w:val="none"/>
        </w:rPr>
      </w:pPr>
    </w:p>
    <w:p>
      <w:pPr>
        <w:spacing w:line="480" w:lineRule="auto"/>
        <w:rPr>
          <w:rFonts w:hint="default" w:ascii="Times New Roman" w:hAnsi="Times New Roman" w:eastAsia="黑体" w:cs="Times New Roman"/>
          <w:color w:val="auto"/>
          <w:sz w:val="32"/>
          <w:szCs w:val="20"/>
          <w:highlight w:val="none"/>
        </w:rPr>
      </w:pPr>
    </w:p>
    <w:p>
      <w:pPr>
        <w:tabs>
          <w:tab w:val="left" w:pos="5220"/>
        </w:tabs>
        <w:spacing w:line="360" w:lineRule="auto"/>
        <w:jc w:val="center"/>
        <w:rPr>
          <w:rFonts w:hint="default" w:ascii="Times New Roman" w:hAnsi="Times New Roman" w:eastAsia="黑体" w:cs="Times New Roman"/>
          <w:color w:val="auto"/>
          <w:sz w:val="40"/>
          <w:szCs w:val="40"/>
          <w:highlight w:val="none"/>
        </w:rPr>
      </w:pPr>
      <w:r>
        <w:rPr>
          <w:rFonts w:hint="default" w:ascii="Times New Roman" w:hAnsi="Times New Roman" w:eastAsia="黑体" w:cs="Times New Roman"/>
          <w:color w:val="auto"/>
          <w:sz w:val="40"/>
          <w:szCs w:val="40"/>
          <w:highlight w:val="none"/>
        </w:rPr>
        <w:t>工业和信息化部印制</w:t>
      </w:r>
    </w:p>
    <w:p>
      <w:pPr>
        <w:tabs>
          <w:tab w:val="left" w:pos="5220"/>
        </w:tabs>
        <w:spacing w:line="360" w:lineRule="auto"/>
        <w:jc w:val="center"/>
        <w:rPr>
          <w:rFonts w:hint="default" w:ascii="Times New Roman" w:hAnsi="Times New Roman" w:eastAsia="黑体" w:cs="Times New Roman"/>
          <w:color w:val="auto"/>
          <w:sz w:val="40"/>
          <w:szCs w:val="40"/>
          <w:highlight w:val="none"/>
        </w:rPr>
      </w:pPr>
    </w:p>
    <w:p>
      <w:pPr>
        <w:autoSpaceDN w:val="0"/>
        <w:jc w:val="center"/>
        <w:textAlignment w:val="center"/>
        <w:rPr>
          <w:rFonts w:hint="default" w:ascii="Times New Roman" w:hAnsi="Times New Roman" w:eastAsia="黑体" w:cs="Times New Roman"/>
          <w:color w:val="auto"/>
          <w:sz w:val="44"/>
          <w:highlight w:val="none"/>
        </w:rPr>
      </w:pPr>
    </w:p>
    <w:p>
      <w:pPr>
        <w:pStyle w:val="2"/>
        <w:rPr>
          <w:rFonts w:hint="default" w:ascii="Times New Roman" w:hAnsi="Times New Roman" w:cs="Times New Roman"/>
          <w:highlight w:val="none"/>
        </w:rPr>
        <w:sectPr>
          <w:footerReference r:id="rId3" w:type="default"/>
          <w:pgSz w:w="11906" w:h="16838"/>
          <w:pgMar w:top="1440" w:right="1800" w:bottom="1440" w:left="1800" w:header="851" w:footer="992" w:gutter="0"/>
          <w:cols w:space="720" w:num="1"/>
          <w:docGrid w:type="lines" w:linePitch="312" w:charSpace="0"/>
        </w:sectPr>
      </w:pPr>
    </w:p>
    <w:p>
      <w:pPr>
        <w:pStyle w:val="3"/>
        <w:rPr>
          <w:rFonts w:hint="default" w:ascii="Times New Roman" w:hAnsi="Times New Roman" w:cs="Times New Roman"/>
          <w:highlight w:val="none"/>
        </w:rPr>
      </w:pPr>
    </w:p>
    <w:p>
      <w:pPr>
        <w:autoSpaceDN w:val="0"/>
        <w:jc w:val="center"/>
        <w:textAlignment w:val="center"/>
        <w:rPr>
          <w:rFonts w:hint="default" w:ascii="Times New Roman" w:hAnsi="Times New Roman" w:eastAsia="黑体" w:cs="Times New Roman"/>
          <w:color w:val="auto"/>
          <w:sz w:val="44"/>
          <w:highlight w:val="none"/>
        </w:rPr>
      </w:pPr>
      <w:r>
        <w:rPr>
          <w:rFonts w:hint="default" w:ascii="Times New Roman" w:hAnsi="Times New Roman" w:eastAsia="黑体" w:cs="Times New Roman"/>
          <w:color w:val="auto"/>
          <w:sz w:val="44"/>
          <w:highlight w:val="none"/>
        </w:rPr>
        <w:t>填 写 须 知</w:t>
      </w:r>
    </w:p>
    <w:p>
      <w:pPr>
        <w:rPr>
          <w:rFonts w:hint="default" w:ascii="Times New Roman" w:hAnsi="Times New Roman" w:cs="Times New Roman"/>
          <w:color w:val="auto"/>
          <w:sz w:val="44"/>
          <w:szCs w:val="44"/>
          <w:highlight w:val="none"/>
        </w:rPr>
      </w:pPr>
    </w:p>
    <w:p>
      <w:pPr>
        <w:autoSpaceDN w:val="0"/>
        <w:spacing w:line="720" w:lineRule="exact"/>
        <w:ind w:firstLine="640" w:firstLineChars="200"/>
        <w:jc w:val="left"/>
        <w:textAlignment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1.本申请书为申请单位（遗产所有权人）填写。</w:t>
      </w:r>
    </w:p>
    <w:p>
      <w:pPr>
        <w:autoSpaceDN w:val="0"/>
        <w:spacing w:line="720" w:lineRule="exact"/>
        <w:ind w:firstLine="640" w:firstLineChars="200"/>
        <w:jc w:val="left"/>
        <w:textAlignment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2.需用黑色笔书写或电子方式填写，确保字迹清楚。</w:t>
      </w:r>
    </w:p>
    <w:p>
      <w:pPr>
        <w:autoSpaceDN w:val="0"/>
        <w:spacing w:line="720" w:lineRule="exact"/>
        <w:ind w:firstLine="640" w:firstLineChars="200"/>
        <w:jc w:val="left"/>
        <w:textAlignment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3.申请单位应按照填写要求和实际情况，认真填写各个表项，确保所填资料真实准确。</w:t>
      </w:r>
    </w:p>
    <w:p>
      <w:pPr>
        <w:autoSpaceDN w:val="0"/>
        <w:spacing w:line="720" w:lineRule="exact"/>
        <w:ind w:firstLine="640" w:firstLineChars="200"/>
        <w:textAlignment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4.“工业类别”参考《国民经济行业分类》，精确到</w:t>
      </w:r>
      <w:r>
        <w:rPr>
          <w:rFonts w:hint="default" w:ascii="Times New Roman" w:hAnsi="Times New Roman" w:eastAsia="仿宋_GB2312" w:cs="Times New Roman"/>
          <w:color w:val="auto"/>
          <w:sz w:val="32"/>
          <w:szCs w:val="32"/>
          <w:highlight w:val="none"/>
          <w:lang w:val="en-US" w:eastAsia="zh-CN"/>
        </w:rPr>
        <w:t>中</w:t>
      </w:r>
      <w:r>
        <w:rPr>
          <w:rFonts w:hint="default" w:ascii="Times New Roman" w:hAnsi="Times New Roman" w:eastAsia="仿宋_GB2312" w:cs="Times New Roman"/>
          <w:color w:val="auto"/>
          <w:sz w:val="32"/>
          <w:szCs w:val="32"/>
          <w:highlight w:val="none"/>
          <w:lang w:eastAsia="zh-CN"/>
        </w:rPr>
        <w:t>类</w:t>
      </w:r>
      <w:r>
        <w:rPr>
          <w:rFonts w:hint="default" w:ascii="Times New Roman" w:hAnsi="Times New Roman" w:eastAsia="仿宋_GB2312" w:cs="Times New Roman"/>
          <w:color w:val="auto"/>
          <w:sz w:val="32"/>
          <w:szCs w:val="32"/>
          <w:highlight w:val="none"/>
        </w:rPr>
        <w:t>（如</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水泥、石灰和石膏制造业，则填写C301，涉及工业类别较多的，可逐项填写）。</w:t>
      </w:r>
    </w:p>
    <w:p>
      <w:pPr>
        <w:autoSpaceDN w:val="0"/>
        <w:spacing w:line="720" w:lineRule="exact"/>
        <w:ind w:firstLine="640" w:firstLineChars="200"/>
        <w:jc w:val="left"/>
        <w:textAlignment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5.申请声明末尾务请申请单位法定代表人签名，并加盖单位公章。</w:t>
      </w:r>
    </w:p>
    <w:p>
      <w:pPr>
        <w:autoSpaceDN w:val="0"/>
        <w:spacing w:line="720" w:lineRule="exact"/>
        <w:ind w:firstLine="640" w:firstLineChars="200"/>
        <w:jc w:val="left"/>
        <w:textAlignment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6.本申请书所有填报项目页面不足时，可另附页面。</w:t>
      </w:r>
    </w:p>
    <w:p>
      <w:pPr>
        <w:autoSpaceDN w:val="0"/>
        <w:spacing w:line="720" w:lineRule="exact"/>
        <w:ind w:firstLine="640" w:firstLineChars="200"/>
        <w:jc w:val="left"/>
        <w:textAlignment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7.所填事项中涉及授权、委托、批准、获奖、知识产权</w:t>
      </w:r>
    </w:p>
    <w:p>
      <w:pPr>
        <w:autoSpaceDN w:val="0"/>
        <w:spacing w:line="720" w:lineRule="exact"/>
        <w:jc w:val="left"/>
        <w:textAlignment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及地方政府制定政策、规划等事项，需附相关佐证材料。</w:t>
      </w:r>
    </w:p>
    <w:p>
      <w:pPr>
        <w:autoSpaceDN w:val="0"/>
        <w:spacing w:line="720" w:lineRule="exact"/>
        <w:ind w:firstLine="640" w:firstLineChars="200"/>
        <w:jc w:val="left"/>
        <w:textAlignment w:val="center"/>
        <w:rPr>
          <w:rFonts w:hint="default" w:ascii="Times New Roman" w:hAnsi="Times New Roman" w:eastAsia="仿宋" w:cs="Times New Roman"/>
          <w:color w:val="auto"/>
          <w:sz w:val="32"/>
          <w:szCs w:val="32"/>
          <w:highlight w:val="none"/>
        </w:rPr>
      </w:pPr>
    </w:p>
    <w:p>
      <w:pPr>
        <w:rPr>
          <w:rFonts w:hint="default" w:ascii="Times New Roman" w:hAnsi="Times New Roman" w:cs="Times New Roman"/>
          <w:color w:val="auto"/>
          <w:sz w:val="44"/>
          <w:szCs w:val="44"/>
          <w:highlight w:val="none"/>
        </w:rPr>
      </w:pPr>
    </w:p>
    <w:p>
      <w:pPr>
        <w:rPr>
          <w:rFonts w:hint="default" w:ascii="Times New Roman" w:hAnsi="Times New Roman" w:cs="Times New Roman"/>
          <w:color w:val="auto"/>
          <w:sz w:val="44"/>
          <w:szCs w:val="44"/>
          <w:highlight w:val="none"/>
        </w:rPr>
      </w:pPr>
    </w:p>
    <w:p>
      <w:pPr>
        <w:rPr>
          <w:rFonts w:hint="default" w:ascii="Times New Roman" w:hAnsi="Times New Roman" w:cs="Times New Roman"/>
          <w:color w:val="auto"/>
          <w:sz w:val="44"/>
          <w:szCs w:val="44"/>
          <w:highlight w:val="none"/>
        </w:rPr>
      </w:pPr>
    </w:p>
    <w:p>
      <w:pPr>
        <w:rPr>
          <w:rFonts w:hint="default" w:ascii="Times New Roman" w:hAnsi="Times New Roman" w:cs="Times New Roman"/>
          <w:color w:val="auto"/>
          <w:sz w:val="44"/>
          <w:szCs w:val="44"/>
          <w:highlight w:val="none"/>
        </w:rPr>
      </w:pPr>
    </w:p>
    <w:p>
      <w:pPr>
        <w:rPr>
          <w:rFonts w:hint="default" w:ascii="Times New Roman" w:hAnsi="Times New Roman" w:cs="Times New Roman"/>
          <w:color w:val="auto"/>
          <w:sz w:val="44"/>
          <w:szCs w:val="44"/>
          <w:highlight w:val="none"/>
        </w:rPr>
      </w:pPr>
    </w:p>
    <w:p>
      <w:pPr>
        <w:autoSpaceDN w:val="0"/>
        <w:jc w:val="center"/>
        <w:textAlignment w:val="center"/>
        <w:rPr>
          <w:rFonts w:hint="default" w:ascii="Times New Roman" w:hAnsi="Times New Roman" w:eastAsia="黑体" w:cs="Times New Roman"/>
          <w:color w:val="auto"/>
          <w:sz w:val="44"/>
          <w:highlight w:val="none"/>
        </w:rPr>
      </w:pPr>
      <w:r>
        <w:rPr>
          <w:rFonts w:hint="default" w:ascii="Times New Roman" w:hAnsi="Times New Roman" w:eastAsia="黑体" w:cs="Times New Roman"/>
          <w:color w:val="auto"/>
          <w:sz w:val="44"/>
          <w:highlight w:val="none"/>
        </w:rPr>
        <w:t>申 请 声 明</w:t>
      </w:r>
    </w:p>
    <w:p>
      <w:pPr>
        <w:rPr>
          <w:rFonts w:hint="default" w:ascii="Times New Roman" w:hAnsi="Times New Roman" w:cs="Times New Roman"/>
          <w:color w:val="auto"/>
          <w:sz w:val="44"/>
          <w:szCs w:val="44"/>
          <w:highlight w:val="none"/>
        </w:rPr>
      </w:pPr>
    </w:p>
    <w:p>
      <w:pPr>
        <w:autoSpaceDN w:val="0"/>
        <w:ind w:firstLine="640" w:firstLineChars="200"/>
        <w:textAlignment w:val="center"/>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1.本单位自愿向工业和信息化部提出国家工业遗产认定申请。</w:t>
      </w:r>
    </w:p>
    <w:p>
      <w:pPr>
        <w:autoSpaceDN w:val="0"/>
        <w:ind w:firstLine="640" w:firstLineChars="200"/>
        <w:textAlignment w:val="center"/>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2.本单位自愿遵守工业和信息化部有关工业遗产保护利用的要求及相关文件规定。</w:t>
      </w:r>
    </w:p>
    <w:p>
      <w:pPr>
        <w:autoSpaceDN w:val="0"/>
        <w:ind w:firstLine="640" w:firstLineChars="200"/>
        <w:textAlignment w:val="center"/>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3.本单位承诺妥善管理该工业遗产，定时监控保存状况，及时采取保护加固和修复措施。</w:t>
      </w:r>
    </w:p>
    <w:p>
      <w:pPr>
        <w:autoSpaceDN w:val="0"/>
        <w:ind w:firstLine="640" w:firstLineChars="200"/>
        <w:textAlignment w:val="center"/>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4.本单位自愿提供工业遗产监督管理所需的数据资料，并为其审查工作提供方便。</w:t>
      </w:r>
    </w:p>
    <w:p>
      <w:pPr>
        <w:autoSpaceDN w:val="0"/>
        <w:ind w:firstLine="640" w:firstLineChars="200"/>
        <w:textAlignment w:val="center"/>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5.本单位所提供的申请表内容及附件材料均属实，并符合国家保密管理规定要求，否则愿承担一切责任。</w:t>
      </w:r>
    </w:p>
    <w:p>
      <w:pPr>
        <w:autoSpaceDN w:val="0"/>
        <w:ind w:firstLine="640" w:firstLineChars="200"/>
        <w:textAlignment w:val="center"/>
        <w:rPr>
          <w:rFonts w:hint="default" w:ascii="Times New Roman" w:hAnsi="Times New Roman" w:eastAsia="仿宋_GB2312" w:cs="Times New Roman"/>
          <w:color w:val="auto"/>
          <w:sz w:val="32"/>
          <w:highlight w:val="none"/>
        </w:rPr>
      </w:pPr>
    </w:p>
    <w:p>
      <w:pPr>
        <w:autoSpaceDN w:val="0"/>
        <w:ind w:firstLine="640" w:firstLineChars="200"/>
        <w:textAlignment w:val="center"/>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申请单位法定代表人（签名）：</w:t>
      </w:r>
    </w:p>
    <w:p>
      <w:pPr>
        <w:autoSpaceDN w:val="0"/>
        <w:ind w:firstLine="640" w:firstLineChars="200"/>
        <w:textAlignment w:val="center"/>
        <w:rPr>
          <w:rFonts w:hint="default" w:ascii="Times New Roman" w:hAnsi="Times New Roman" w:eastAsia="仿宋_GB2312" w:cs="Times New Roman"/>
          <w:color w:val="auto"/>
          <w:sz w:val="32"/>
          <w:highlight w:val="none"/>
        </w:rPr>
      </w:pPr>
    </w:p>
    <w:p>
      <w:pPr>
        <w:autoSpaceDN w:val="0"/>
        <w:ind w:firstLine="3840" w:firstLineChars="1200"/>
        <w:textAlignment w:val="center"/>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highlight w:val="none"/>
        </w:rPr>
        <w:t>申请单位盖章</w:t>
      </w:r>
      <w:r>
        <w:rPr>
          <w:rFonts w:hint="default" w:ascii="Times New Roman" w:hAnsi="Times New Roman" w:eastAsia="仿宋_GB2312" w:cs="Times New Roman"/>
          <w:color w:val="auto"/>
          <w:sz w:val="32"/>
          <w:szCs w:val="32"/>
          <w:highlight w:val="none"/>
        </w:rPr>
        <w:t>）</w:t>
      </w:r>
    </w:p>
    <w:p>
      <w:pPr>
        <w:autoSpaceDN w:val="0"/>
        <w:ind w:firstLine="4800" w:firstLineChars="1500"/>
        <w:textAlignment w:val="center"/>
        <w:rPr>
          <w:rFonts w:hint="default" w:ascii="Times New Roman" w:hAnsi="Times New Roman" w:eastAsia="仿宋_GB2312" w:cs="Times New Roman"/>
          <w:color w:val="auto"/>
          <w:sz w:val="32"/>
          <w:highlight w:val="none"/>
        </w:rPr>
      </w:pPr>
    </w:p>
    <w:p>
      <w:pPr>
        <w:autoSpaceDN w:val="0"/>
        <w:ind w:firstLine="5760" w:firstLineChars="1800"/>
        <w:textAlignment w:val="center"/>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年   月   日</w:t>
      </w:r>
    </w:p>
    <w:p>
      <w:pPr>
        <w:rPr>
          <w:rFonts w:hint="default" w:ascii="Times New Roman" w:hAnsi="Times New Roman" w:cs="Times New Roman"/>
          <w:color w:val="auto"/>
          <w:sz w:val="44"/>
          <w:szCs w:val="44"/>
          <w:highlight w:val="none"/>
        </w:rPr>
      </w:pPr>
    </w:p>
    <w:p>
      <w:pPr>
        <w:rPr>
          <w:rFonts w:hint="default" w:ascii="Times New Roman" w:hAnsi="Times New Roman" w:cs="Times New Roman"/>
          <w:vanish/>
          <w:color w:val="auto"/>
          <w:highlight w:val="none"/>
        </w:rPr>
      </w:pPr>
    </w:p>
    <w:p>
      <w:pPr>
        <w:pStyle w:val="5"/>
        <w:keepNext/>
        <w:keepLines/>
        <w:pageBreakBefore w:val="0"/>
        <w:widowControl w:val="0"/>
        <w:numPr>
          <w:ilvl w:val="0"/>
          <w:numId w:val="0"/>
        </w:numPr>
        <w:kinsoku/>
        <w:wordWrap/>
        <w:overflowPunct/>
        <w:topLinePunct w:val="0"/>
        <w:autoSpaceDE/>
        <w:autoSpaceDN/>
        <w:bidi w:val="0"/>
        <w:adjustRightInd/>
        <w:snapToGrid/>
        <w:spacing w:before="260" w:beforeLines="0" w:after="260" w:afterLines="0" w:line="360" w:lineRule="auto"/>
        <w:ind w:left="0" w:leftChars="0" w:right="0" w:rightChars="0" w:firstLine="640" w:firstLineChars="200"/>
        <w:jc w:val="both"/>
        <w:textAlignment w:val="auto"/>
        <w:outlineLvl w:val="1"/>
        <w:rPr>
          <w:rFonts w:hint="default" w:ascii="Times New Roman" w:hAnsi="Times New Roman" w:cs="Times New Roman"/>
          <w:b w:val="0"/>
          <w:bCs/>
          <w:color w:val="auto"/>
          <w:sz w:val="32"/>
          <w:szCs w:val="32"/>
          <w:highlight w:val="none"/>
        </w:rPr>
      </w:pPr>
      <w:r>
        <w:rPr>
          <w:rFonts w:hint="default" w:ascii="Times New Roman" w:hAnsi="Times New Roman" w:cs="Times New Roman"/>
          <w:b w:val="0"/>
          <w:color w:val="auto"/>
          <w:sz w:val="32"/>
          <w:szCs w:val="32"/>
          <w:highlight w:val="none"/>
        </w:rPr>
        <w:t>一、国家工业遗产申报项目推荐表</w:t>
      </w:r>
    </w:p>
    <w:tbl>
      <w:tblPr>
        <w:tblStyle w:val="16"/>
        <w:tblW w:w="847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28"/>
        <w:gridCol w:w="912"/>
        <w:gridCol w:w="1200"/>
        <w:gridCol w:w="1853"/>
        <w:gridCol w:w="1049"/>
        <w:gridCol w:w="884"/>
        <w:gridCol w:w="194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66" w:hRule="atLeast"/>
        </w:trPr>
        <w:tc>
          <w:tcPr>
            <w:tcW w:w="1540" w:type="dxa"/>
            <w:gridSpan w:val="2"/>
            <w:tcBorders>
              <w:tl2br w:val="nil"/>
              <w:tr2bl w:val="nil"/>
            </w:tcBorders>
            <w:vAlign w:val="center"/>
          </w:tcPr>
          <w:p>
            <w:pPr>
              <w:adjustRightInd w:val="0"/>
              <w:snapToGrid w:val="0"/>
              <w:jc w:val="center"/>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申请单位</w:t>
            </w:r>
          </w:p>
        </w:tc>
        <w:tc>
          <w:tcPr>
            <w:tcW w:w="6932" w:type="dxa"/>
            <w:gridSpan w:val="5"/>
            <w:tcBorders>
              <w:tl2br w:val="nil"/>
              <w:tr2bl w:val="nil"/>
            </w:tcBorders>
            <w:vAlign w:val="center"/>
          </w:tcPr>
          <w:p>
            <w:pPr>
              <w:snapToGrid w:val="0"/>
              <w:spacing w:line="360" w:lineRule="auto"/>
              <w:jc w:val="left"/>
              <w:rPr>
                <w:rFonts w:hint="default" w:ascii="Times New Roman" w:hAnsi="Times New Roman" w:eastAsia="仿宋_GB2312" w:cs="Times New Roman"/>
                <w:color w:val="auto"/>
                <w:kern w:val="0"/>
                <w:sz w:val="24"/>
                <w:szCs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66" w:hRule="atLeast"/>
        </w:trPr>
        <w:tc>
          <w:tcPr>
            <w:tcW w:w="1540" w:type="dxa"/>
            <w:gridSpan w:val="2"/>
            <w:tcBorders>
              <w:tl2br w:val="nil"/>
              <w:tr2bl w:val="nil"/>
            </w:tcBorders>
            <w:vAlign w:val="center"/>
          </w:tcPr>
          <w:p>
            <w:pPr>
              <w:adjustRightInd w:val="0"/>
              <w:snapToGrid w:val="0"/>
              <w:jc w:val="center"/>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遗产名称</w:t>
            </w:r>
          </w:p>
        </w:tc>
        <w:tc>
          <w:tcPr>
            <w:tcW w:w="6932" w:type="dxa"/>
            <w:gridSpan w:val="5"/>
            <w:tcBorders>
              <w:tl2br w:val="nil"/>
              <w:tr2bl w:val="nil"/>
            </w:tcBorders>
            <w:vAlign w:val="center"/>
          </w:tcPr>
          <w:p>
            <w:pPr>
              <w:snapToGrid w:val="0"/>
              <w:spacing w:line="360" w:lineRule="auto"/>
              <w:jc w:val="left"/>
              <w:rPr>
                <w:rFonts w:hint="default" w:ascii="Times New Roman" w:hAnsi="Times New Roman" w:eastAsia="仿宋_GB2312" w:cs="Times New Roman"/>
                <w:color w:val="auto"/>
                <w:kern w:val="0"/>
                <w:sz w:val="24"/>
                <w:szCs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66" w:hRule="atLeast"/>
        </w:trPr>
        <w:tc>
          <w:tcPr>
            <w:tcW w:w="1540" w:type="dxa"/>
            <w:gridSpan w:val="2"/>
            <w:tcBorders>
              <w:tl2br w:val="nil"/>
              <w:tr2bl w:val="nil"/>
            </w:tcBorders>
            <w:vAlign w:val="center"/>
          </w:tcPr>
          <w:p>
            <w:pPr>
              <w:adjustRightInd w:val="0"/>
              <w:snapToGrid w:val="0"/>
              <w:jc w:val="center"/>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遗产地址</w:t>
            </w:r>
          </w:p>
        </w:tc>
        <w:tc>
          <w:tcPr>
            <w:tcW w:w="6932" w:type="dxa"/>
            <w:gridSpan w:val="5"/>
            <w:tcBorders>
              <w:tl2br w:val="nil"/>
              <w:tr2bl w:val="nil"/>
            </w:tcBorders>
            <w:vAlign w:val="center"/>
          </w:tcPr>
          <w:p>
            <w:pPr>
              <w:snapToGrid w:val="0"/>
              <w:spacing w:line="360" w:lineRule="auto"/>
              <w:jc w:val="left"/>
              <w:rPr>
                <w:rFonts w:hint="default" w:ascii="Times New Roman" w:hAnsi="Times New Roman" w:eastAsia="仿宋_GB2312" w:cs="Times New Roman"/>
                <w:color w:val="auto"/>
                <w:kern w:val="0"/>
                <w:sz w:val="24"/>
                <w:szCs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66" w:hRule="atLeast"/>
        </w:trPr>
        <w:tc>
          <w:tcPr>
            <w:tcW w:w="1540" w:type="dxa"/>
            <w:gridSpan w:val="2"/>
            <w:tcBorders>
              <w:tl2br w:val="nil"/>
              <w:tr2bl w:val="nil"/>
            </w:tcBorders>
            <w:vAlign w:val="center"/>
          </w:tcPr>
          <w:p>
            <w:pPr>
              <w:adjustRightInd w:val="0"/>
              <w:snapToGrid w:val="0"/>
              <w:jc w:val="center"/>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工业类别</w:t>
            </w:r>
          </w:p>
        </w:tc>
        <w:tc>
          <w:tcPr>
            <w:tcW w:w="3053" w:type="dxa"/>
            <w:gridSpan w:val="2"/>
            <w:tcBorders>
              <w:tl2br w:val="nil"/>
              <w:tr2bl w:val="nil"/>
            </w:tcBorders>
            <w:vAlign w:val="center"/>
          </w:tcPr>
          <w:p>
            <w:pPr>
              <w:snapToGrid w:val="0"/>
              <w:spacing w:line="360" w:lineRule="auto"/>
              <w:jc w:val="left"/>
              <w:rPr>
                <w:rFonts w:hint="default" w:ascii="Times New Roman" w:hAnsi="Times New Roman" w:eastAsia="仿宋_GB2312" w:cs="Times New Roman"/>
                <w:color w:val="auto"/>
                <w:kern w:val="0"/>
                <w:sz w:val="24"/>
                <w:szCs w:val="20"/>
                <w:highlight w:val="none"/>
              </w:rPr>
            </w:pPr>
          </w:p>
        </w:tc>
        <w:tc>
          <w:tcPr>
            <w:tcW w:w="1933" w:type="dxa"/>
            <w:gridSpan w:val="2"/>
            <w:tcBorders>
              <w:tl2br w:val="nil"/>
              <w:tr2bl w:val="nil"/>
            </w:tcBorders>
            <w:vAlign w:val="center"/>
          </w:tcPr>
          <w:p>
            <w:pPr>
              <w:snapToGrid w:val="0"/>
              <w:jc w:val="center"/>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建成年代</w:t>
            </w:r>
          </w:p>
        </w:tc>
        <w:tc>
          <w:tcPr>
            <w:tcW w:w="1946" w:type="dxa"/>
            <w:tcBorders>
              <w:tl2br w:val="nil"/>
              <w:tr2bl w:val="nil"/>
            </w:tcBorders>
            <w:vAlign w:val="center"/>
          </w:tcPr>
          <w:p>
            <w:pPr>
              <w:snapToGrid w:val="0"/>
              <w:jc w:val="center"/>
              <w:rPr>
                <w:rFonts w:hint="default" w:ascii="Times New Roman" w:hAnsi="Times New Roman" w:eastAsia="仿宋_GB2312" w:cs="Times New Roman"/>
                <w:color w:val="auto"/>
                <w:kern w:val="0"/>
                <w:sz w:val="24"/>
                <w:szCs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66" w:hRule="atLeast"/>
        </w:trPr>
        <w:tc>
          <w:tcPr>
            <w:tcW w:w="4593" w:type="dxa"/>
            <w:gridSpan w:val="4"/>
            <w:tcBorders>
              <w:tl2br w:val="nil"/>
              <w:tr2bl w:val="nil"/>
            </w:tcBorders>
            <w:vAlign w:val="center"/>
          </w:tcPr>
          <w:p>
            <w:pPr>
              <w:snapToGrid w:val="0"/>
              <w:spacing w:beforeLines="0" w:afterLines="0" w:line="240" w:lineRule="auto"/>
              <w:jc w:val="left"/>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是否为全国重点文物保护单位</w:t>
            </w:r>
          </w:p>
        </w:tc>
        <w:tc>
          <w:tcPr>
            <w:tcW w:w="3879" w:type="dxa"/>
            <w:gridSpan w:val="3"/>
            <w:tcBorders>
              <w:tl2br w:val="nil"/>
              <w:tr2bl w:val="nil"/>
            </w:tcBorders>
            <w:vAlign w:val="center"/>
          </w:tcPr>
          <w:p>
            <w:pPr>
              <w:snapToGrid w:val="0"/>
              <w:jc w:val="center"/>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□是</w:t>
            </w:r>
            <w:r>
              <w:rPr>
                <w:rFonts w:hint="default" w:ascii="Times New Roman" w:hAnsi="Times New Roman" w:eastAsia="仿宋_GB2312" w:cs="Times New Roman"/>
                <w:color w:val="auto"/>
                <w:kern w:val="0"/>
                <w:sz w:val="24"/>
                <w:szCs w:val="20"/>
                <w:highlight w:val="none"/>
                <w:u w:val="single"/>
              </w:rPr>
              <w:t xml:space="preserve">  （请填写名称）  </w:t>
            </w:r>
            <w:r>
              <w:rPr>
                <w:rFonts w:hint="default" w:ascii="Times New Roman" w:hAnsi="Times New Roman" w:eastAsia="仿宋_GB2312" w:cs="Times New Roman"/>
                <w:color w:val="auto"/>
                <w:kern w:val="0"/>
                <w:sz w:val="24"/>
                <w:szCs w:val="20"/>
                <w:highlight w:val="none"/>
              </w:rPr>
              <w:t>□否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66" w:hRule="atLeast"/>
        </w:trPr>
        <w:tc>
          <w:tcPr>
            <w:tcW w:w="1540" w:type="dxa"/>
            <w:gridSpan w:val="2"/>
            <w:vMerge w:val="restart"/>
            <w:tcBorders>
              <w:tl2br w:val="nil"/>
              <w:tr2bl w:val="nil"/>
            </w:tcBorders>
            <w:vAlign w:val="center"/>
          </w:tcPr>
          <w:p>
            <w:pPr>
              <w:snapToGrid w:val="0"/>
              <w:spacing w:line="360" w:lineRule="auto"/>
              <w:jc w:val="center"/>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申请单位遗产相关管理部门情况</w:t>
            </w:r>
          </w:p>
        </w:tc>
        <w:tc>
          <w:tcPr>
            <w:tcW w:w="1200" w:type="dxa"/>
            <w:tcBorders>
              <w:tl2br w:val="nil"/>
              <w:tr2bl w:val="nil"/>
            </w:tcBorders>
            <w:vAlign w:val="center"/>
          </w:tcPr>
          <w:p>
            <w:pPr>
              <w:jc w:val="center"/>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部门名称</w:t>
            </w:r>
          </w:p>
        </w:tc>
        <w:tc>
          <w:tcPr>
            <w:tcW w:w="5732" w:type="dxa"/>
            <w:gridSpan w:val="4"/>
            <w:tcBorders>
              <w:tl2br w:val="nil"/>
              <w:tr2bl w:val="nil"/>
            </w:tcBorders>
            <w:vAlign w:val="top"/>
          </w:tcPr>
          <w:p>
            <w:pPr>
              <w:snapToGrid w:val="0"/>
              <w:spacing w:line="360" w:lineRule="auto"/>
              <w:jc w:val="left"/>
              <w:rPr>
                <w:rFonts w:hint="default" w:ascii="Times New Roman" w:hAnsi="Times New Roman" w:eastAsia="仿宋_GB2312" w:cs="Times New Roman"/>
                <w:color w:val="auto"/>
                <w:kern w:val="0"/>
                <w:sz w:val="24"/>
                <w:szCs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66" w:hRule="atLeast"/>
        </w:trPr>
        <w:tc>
          <w:tcPr>
            <w:tcW w:w="1540" w:type="dxa"/>
            <w:gridSpan w:val="2"/>
            <w:vMerge w:val="continue"/>
            <w:tcBorders>
              <w:tl2br w:val="nil"/>
              <w:tr2bl w:val="nil"/>
            </w:tcBorders>
            <w:vAlign w:val="top"/>
          </w:tcPr>
          <w:p>
            <w:pPr>
              <w:snapToGrid w:val="0"/>
              <w:spacing w:line="360" w:lineRule="auto"/>
              <w:jc w:val="left"/>
              <w:rPr>
                <w:rFonts w:hint="default" w:ascii="Times New Roman" w:hAnsi="Times New Roman" w:eastAsia="仿宋_GB2312" w:cs="Times New Roman"/>
                <w:color w:val="auto"/>
                <w:kern w:val="0"/>
                <w:sz w:val="24"/>
                <w:szCs w:val="20"/>
                <w:highlight w:val="none"/>
              </w:rPr>
            </w:pPr>
          </w:p>
        </w:tc>
        <w:tc>
          <w:tcPr>
            <w:tcW w:w="1200" w:type="dxa"/>
            <w:tcBorders>
              <w:tl2br w:val="nil"/>
              <w:tr2bl w:val="nil"/>
            </w:tcBorders>
            <w:vAlign w:val="center"/>
          </w:tcPr>
          <w:p>
            <w:pPr>
              <w:jc w:val="center"/>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负责人</w:t>
            </w:r>
          </w:p>
        </w:tc>
        <w:tc>
          <w:tcPr>
            <w:tcW w:w="5732" w:type="dxa"/>
            <w:gridSpan w:val="4"/>
            <w:tcBorders>
              <w:tl2br w:val="nil"/>
              <w:tr2bl w:val="nil"/>
            </w:tcBorders>
            <w:vAlign w:val="top"/>
          </w:tcPr>
          <w:p>
            <w:pPr>
              <w:snapToGrid w:val="0"/>
              <w:spacing w:line="360" w:lineRule="auto"/>
              <w:jc w:val="left"/>
              <w:rPr>
                <w:rFonts w:hint="default" w:ascii="Times New Roman" w:hAnsi="Times New Roman" w:eastAsia="仿宋_GB2312" w:cs="Times New Roman"/>
                <w:color w:val="auto"/>
                <w:kern w:val="0"/>
                <w:sz w:val="24"/>
                <w:szCs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66" w:hRule="atLeast"/>
        </w:trPr>
        <w:tc>
          <w:tcPr>
            <w:tcW w:w="1540" w:type="dxa"/>
            <w:gridSpan w:val="2"/>
            <w:vMerge w:val="continue"/>
            <w:tcBorders>
              <w:tl2br w:val="nil"/>
              <w:tr2bl w:val="nil"/>
            </w:tcBorders>
            <w:vAlign w:val="top"/>
          </w:tcPr>
          <w:p>
            <w:pPr>
              <w:widowControl/>
              <w:jc w:val="left"/>
              <w:rPr>
                <w:rFonts w:hint="default" w:ascii="Times New Roman" w:hAnsi="Times New Roman" w:eastAsia="仿宋_GB2312" w:cs="Times New Roman"/>
                <w:color w:val="auto"/>
                <w:kern w:val="0"/>
                <w:sz w:val="24"/>
                <w:szCs w:val="20"/>
                <w:highlight w:val="none"/>
              </w:rPr>
            </w:pPr>
          </w:p>
        </w:tc>
        <w:tc>
          <w:tcPr>
            <w:tcW w:w="1200" w:type="dxa"/>
            <w:tcBorders>
              <w:tl2br w:val="nil"/>
              <w:tr2bl w:val="nil"/>
            </w:tcBorders>
            <w:vAlign w:val="center"/>
          </w:tcPr>
          <w:p>
            <w:pPr>
              <w:jc w:val="center"/>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联系方式</w:t>
            </w:r>
          </w:p>
        </w:tc>
        <w:tc>
          <w:tcPr>
            <w:tcW w:w="2902" w:type="dxa"/>
            <w:gridSpan w:val="2"/>
            <w:tcBorders>
              <w:tl2br w:val="nil"/>
              <w:tr2bl w:val="nil"/>
            </w:tcBorders>
            <w:vAlign w:val="center"/>
          </w:tcPr>
          <w:p>
            <w:pPr>
              <w:snapToGrid w:val="0"/>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（固定电话）</w:t>
            </w:r>
          </w:p>
        </w:tc>
        <w:tc>
          <w:tcPr>
            <w:tcW w:w="2830" w:type="dxa"/>
            <w:gridSpan w:val="2"/>
            <w:tcBorders>
              <w:tl2br w:val="nil"/>
              <w:tr2bl w:val="nil"/>
            </w:tcBorders>
            <w:vAlign w:val="center"/>
          </w:tcPr>
          <w:p>
            <w:pPr>
              <w:snapToGrid w:val="0"/>
              <w:jc w:val="left"/>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（手机）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845" w:hRule="atLeast"/>
        </w:trPr>
        <w:tc>
          <w:tcPr>
            <w:tcW w:w="628" w:type="dxa"/>
            <w:tcBorders>
              <w:tl2br w:val="nil"/>
              <w:tr2bl w:val="nil"/>
            </w:tcBorders>
            <w:vAlign w:val="center"/>
          </w:tcPr>
          <w:p>
            <w:pPr>
              <w:jc w:val="center"/>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遗产核心物项</w:t>
            </w:r>
          </w:p>
          <w:p>
            <w:pPr>
              <w:jc w:val="center"/>
              <w:rPr>
                <w:rFonts w:hint="default" w:ascii="Times New Roman" w:hAnsi="Times New Roman" w:eastAsia="仿宋_GB2312" w:cs="Times New Roman"/>
                <w:color w:val="auto"/>
                <w:kern w:val="0"/>
                <w:sz w:val="24"/>
                <w:szCs w:val="20"/>
                <w:highlight w:val="none"/>
              </w:rPr>
            </w:pPr>
          </w:p>
        </w:tc>
        <w:tc>
          <w:tcPr>
            <w:tcW w:w="7844" w:type="dxa"/>
            <w:gridSpan w:val="6"/>
            <w:tcBorders>
              <w:tl2br w:val="nil"/>
              <w:tr2bl w:val="nil"/>
            </w:tcBorders>
            <w:vAlign w:val="top"/>
          </w:tcPr>
          <w:p>
            <w:pPr>
              <w:jc w:val="left"/>
              <w:rPr>
                <w:rFonts w:hint="default" w:ascii="Times New Roman" w:hAnsi="Times New Roman" w:eastAsia="仿宋_GB2312" w:cs="Times New Roman"/>
                <w:color w:val="auto"/>
                <w:kern w:val="0"/>
                <w:sz w:val="24"/>
                <w:szCs w:val="20"/>
                <w:highlight w:val="none"/>
              </w:rPr>
            </w:pPr>
          </w:p>
          <w:p>
            <w:pPr>
              <w:jc w:val="left"/>
              <w:rPr>
                <w:rFonts w:hint="default" w:ascii="Times New Roman" w:hAnsi="Times New Roman" w:eastAsia="仿宋_GB2312" w:cs="Times New Roman"/>
                <w:color w:val="auto"/>
                <w:kern w:val="0"/>
                <w:sz w:val="24"/>
                <w:szCs w:val="20"/>
                <w:highlight w:val="none"/>
              </w:rPr>
            </w:pPr>
          </w:p>
          <w:p>
            <w:pPr>
              <w:jc w:val="left"/>
              <w:rPr>
                <w:rFonts w:hint="default" w:ascii="Times New Roman" w:hAnsi="Times New Roman" w:eastAsia="仿宋_GB2312" w:cs="Times New Roman"/>
                <w:color w:val="auto"/>
                <w:kern w:val="0"/>
                <w:sz w:val="24"/>
                <w:szCs w:val="20"/>
                <w:highlight w:val="none"/>
              </w:rPr>
            </w:pPr>
          </w:p>
          <w:p>
            <w:pPr>
              <w:ind w:firstLine="480" w:firstLineChars="200"/>
              <w:jc w:val="left"/>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1.厂房、车间、作坊、矿场、仓库、码头、桥梁、道路等生产储运设施，与工业相关的管理和科研场所、其他生活服务设施及构筑物等；</w:t>
            </w:r>
          </w:p>
          <w:p>
            <w:pPr>
              <w:ind w:firstLine="480" w:firstLineChars="200"/>
              <w:jc w:val="left"/>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2.代表性机器设备、生产工具、办公用具、生活用具、重要产品、历史档案、商标徽章及文献、手稿、影像录音、图书资料等；</w:t>
            </w:r>
          </w:p>
          <w:p>
            <w:pPr>
              <w:ind w:firstLine="480" w:firstLineChars="200"/>
              <w:jc w:val="left"/>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3.生产工艺、规章制度、企业文化、工业精神等。</w:t>
            </w:r>
          </w:p>
          <w:p>
            <w:pPr>
              <w:jc w:val="left"/>
              <w:rPr>
                <w:rFonts w:hint="default" w:ascii="Times New Roman" w:hAnsi="Times New Roman" w:eastAsia="仿宋_GB2312" w:cs="Times New Roman"/>
                <w:color w:val="auto"/>
                <w:kern w:val="0"/>
                <w:sz w:val="24"/>
                <w:szCs w:val="20"/>
                <w:highlight w:val="none"/>
              </w:rPr>
            </w:pPr>
          </w:p>
          <w:p>
            <w:pPr>
              <w:jc w:val="left"/>
              <w:rPr>
                <w:rFonts w:hint="default" w:ascii="Times New Roman" w:hAnsi="Times New Roman" w:eastAsia="仿宋_GB2312" w:cs="Times New Roman"/>
                <w:color w:val="auto"/>
                <w:kern w:val="0"/>
                <w:sz w:val="24"/>
                <w:szCs w:val="20"/>
                <w:highlight w:val="none"/>
              </w:rPr>
            </w:pPr>
          </w:p>
          <w:p>
            <w:pPr>
              <w:jc w:val="left"/>
              <w:rPr>
                <w:rFonts w:hint="default" w:ascii="Times New Roman" w:hAnsi="Times New Roman" w:eastAsia="仿宋_GB2312" w:cs="Times New Roman"/>
                <w:color w:val="auto"/>
                <w:kern w:val="0"/>
                <w:sz w:val="24"/>
                <w:szCs w:val="20"/>
                <w:highlight w:val="none"/>
              </w:rPr>
            </w:pPr>
          </w:p>
          <w:p>
            <w:pPr>
              <w:jc w:val="left"/>
              <w:rPr>
                <w:rFonts w:hint="default" w:ascii="Times New Roman" w:hAnsi="Times New Roman" w:eastAsia="仿宋_GB2312" w:cs="Times New Roman"/>
                <w:color w:val="auto"/>
                <w:kern w:val="0"/>
                <w:sz w:val="24"/>
                <w:szCs w:val="20"/>
                <w:highlight w:val="none"/>
              </w:rPr>
            </w:pPr>
          </w:p>
          <w:p>
            <w:pPr>
              <w:jc w:val="left"/>
              <w:rPr>
                <w:rFonts w:hint="default" w:ascii="Times New Roman" w:hAnsi="Times New Roman" w:eastAsia="仿宋_GB2312" w:cs="Times New Roman"/>
                <w:color w:val="auto"/>
                <w:kern w:val="0"/>
                <w:sz w:val="24"/>
                <w:highlight w:val="none"/>
              </w:rPr>
            </w:pPr>
            <w:r>
              <w:rPr>
                <w:rFonts w:hint="default" w:ascii="Times New Roman" w:hAnsi="Times New Roman" w:eastAsia="仿宋_GB2312" w:cs="Times New Roman"/>
                <w:color w:val="auto"/>
                <w:sz w:val="24"/>
                <w:highlight w:val="none"/>
              </w:rPr>
              <w:t>（</w:t>
            </w:r>
            <w:r>
              <w:rPr>
                <w:rFonts w:hint="default" w:ascii="Times New Roman" w:hAnsi="Times New Roman" w:eastAsia="仿宋_GB2312" w:cs="Times New Roman"/>
                <w:color w:val="auto"/>
                <w:kern w:val="0"/>
                <w:sz w:val="24"/>
                <w:highlight w:val="none"/>
              </w:rPr>
              <w:t>以上内容需附相关图片材料，要求详见第五部分附件图片（一）核心物项</w:t>
            </w:r>
            <w:r>
              <w:rPr>
                <w:rFonts w:hint="default" w:ascii="Times New Roman" w:hAnsi="Times New Roman" w:eastAsia="仿宋_GB2312" w:cs="Times New Roman"/>
                <w:color w:val="auto"/>
                <w:sz w:val="24"/>
                <w:highlight w:val="none"/>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310" w:hRule="atLeast"/>
        </w:trPr>
        <w:tc>
          <w:tcPr>
            <w:tcW w:w="628" w:type="dxa"/>
            <w:tcBorders>
              <w:tl2br w:val="nil"/>
              <w:tr2bl w:val="nil"/>
            </w:tcBorders>
            <w:vAlign w:val="center"/>
          </w:tcPr>
          <w:p>
            <w:pPr>
              <w:jc w:val="center"/>
              <w:rPr>
                <w:rFonts w:hint="default" w:ascii="Times New Roman" w:hAnsi="Times New Roman" w:eastAsia="仿宋_GB2312" w:cs="Times New Roman"/>
                <w:color w:val="auto"/>
                <w:kern w:val="0"/>
                <w:sz w:val="24"/>
                <w:szCs w:val="20"/>
                <w:highlight w:val="none"/>
              </w:rPr>
            </w:pPr>
          </w:p>
          <w:p>
            <w:pPr>
              <w:jc w:val="center"/>
              <w:rPr>
                <w:rFonts w:hint="default" w:ascii="Times New Roman" w:hAnsi="Times New Roman" w:eastAsia="仿宋_GB2312" w:cs="Times New Roman"/>
                <w:color w:val="auto"/>
                <w:kern w:val="0"/>
                <w:sz w:val="24"/>
                <w:szCs w:val="20"/>
                <w:highlight w:val="none"/>
              </w:rPr>
            </w:pPr>
          </w:p>
          <w:p>
            <w:pPr>
              <w:jc w:val="center"/>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区域</w:t>
            </w:r>
          </w:p>
          <w:p>
            <w:pPr>
              <w:jc w:val="center"/>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范围</w:t>
            </w:r>
          </w:p>
          <w:p>
            <w:pPr>
              <w:jc w:val="center"/>
              <w:rPr>
                <w:rFonts w:hint="default" w:ascii="Times New Roman" w:hAnsi="Times New Roman" w:eastAsia="仿宋_GB2312" w:cs="Times New Roman"/>
                <w:color w:val="auto"/>
                <w:kern w:val="0"/>
                <w:sz w:val="24"/>
                <w:szCs w:val="20"/>
                <w:highlight w:val="none"/>
              </w:rPr>
            </w:pPr>
          </w:p>
          <w:p>
            <w:pPr>
              <w:jc w:val="both"/>
              <w:rPr>
                <w:rFonts w:hint="default" w:ascii="Times New Roman" w:hAnsi="Times New Roman" w:eastAsia="仿宋_GB2312" w:cs="Times New Roman"/>
                <w:color w:val="auto"/>
                <w:kern w:val="0"/>
                <w:sz w:val="24"/>
                <w:szCs w:val="20"/>
                <w:highlight w:val="none"/>
              </w:rPr>
            </w:pPr>
          </w:p>
        </w:tc>
        <w:tc>
          <w:tcPr>
            <w:tcW w:w="7844" w:type="dxa"/>
            <w:gridSpan w:val="6"/>
            <w:tcBorders>
              <w:tl2br w:val="nil"/>
              <w:tr2bl w:val="nil"/>
            </w:tcBorders>
            <w:vAlign w:val="top"/>
          </w:tcPr>
          <w:p>
            <w:pPr>
              <w:jc w:val="left"/>
              <w:rPr>
                <w:rFonts w:hint="default" w:ascii="Times New Roman" w:hAnsi="Times New Roman" w:eastAsia="仿宋_GB2312" w:cs="Times New Roman"/>
                <w:color w:val="auto"/>
                <w:kern w:val="0"/>
                <w:sz w:val="24"/>
                <w:szCs w:val="20"/>
                <w:highlight w:val="none"/>
              </w:rPr>
            </w:pPr>
          </w:p>
          <w:p>
            <w:pPr>
              <w:jc w:val="left"/>
              <w:rPr>
                <w:rFonts w:hint="default" w:ascii="Times New Roman" w:hAnsi="Times New Roman" w:eastAsia="仿宋_GB2312" w:cs="Times New Roman"/>
                <w:color w:val="auto"/>
                <w:kern w:val="0"/>
                <w:sz w:val="24"/>
                <w:szCs w:val="20"/>
                <w:highlight w:val="none"/>
              </w:rPr>
            </w:pPr>
          </w:p>
          <w:p>
            <w:pPr>
              <w:ind w:firstLine="480" w:firstLineChars="200"/>
              <w:jc w:val="left"/>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遗产本体及周围划定实施保护的区域</w:t>
            </w:r>
          </w:p>
          <w:p>
            <w:pPr>
              <w:jc w:val="left"/>
              <w:rPr>
                <w:rFonts w:hint="default" w:ascii="Times New Roman" w:hAnsi="Times New Roman" w:eastAsia="仿宋_GB2312" w:cs="Times New Roman"/>
                <w:color w:val="auto"/>
                <w:kern w:val="0"/>
                <w:sz w:val="24"/>
                <w:szCs w:val="20"/>
                <w:highlight w:val="none"/>
              </w:rPr>
            </w:pPr>
          </w:p>
          <w:p>
            <w:pPr>
              <w:jc w:val="left"/>
              <w:rPr>
                <w:rFonts w:hint="default" w:ascii="Times New Roman" w:hAnsi="Times New Roman" w:eastAsia="仿宋_GB2312" w:cs="Times New Roman"/>
                <w:color w:val="auto"/>
                <w:kern w:val="0"/>
                <w:sz w:val="24"/>
                <w:szCs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409" w:hRule="atLeast"/>
        </w:trPr>
        <w:tc>
          <w:tcPr>
            <w:tcW w:w="8472" w:type="dxa"/>
            <w:gridSpan w:val="7"/>
            <w:tcBorders>
              <w:tl2br w:val="nil"/>
              <w:tr2bl w:val="nil"/>
            </w:tcBorders>
            <w:vAlign w:val="top"/>
          </w:tcPr>
          <w:p>
            <w:pPr>
              <w:jc w:val="left"/>
              <w:rPr>
                <w:rFonts w:hint="default" w:ascii="Times New Roman" w:hAnsi="Times New Roman" w:eastAsia="仿宋_GB2312" w:cs="Times New Roman"/>
                <w:color w:val="auto"/>
                <w:kern w:val="0"/>
                <w:sz w:val="24"/>
                <w:szCs w:val="20"/>
                <w:highlight w:val="none"/>
              </w:rPr>
            </w:pPr>
          </w:p>
          <w:p>
            <w:pPr>
              <w:ind w:firstLine="480" w:firstLineChars="200"/>
              <w:jc w:val="left"/>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遗产所在地人民政府意见（中央企业</w:t>
            </w:r>
            <w:r>
              <w:rPr>
                <w:rFonts w:hint="eastAsia" w:ascii="Times New Roman" w:hAnsi="Times New Roman" w:eastAsia="仿宋_GB2312" w:cs="Times New Roman"/>
                <w:color w:val="auto"/>
                <w:kern w:val="0"/>
                <w:sz w:val="24"/>
                <w:szCs w:val="20"/>
                <w:highlight w:val="none"/>
                <w:lang w:eastAsia="zh-CN"/>
              </w:rPr>
              <w:t>集团</w:t>
            </w:r>
            <w:r>
              <w:rPr>
                <w:rFonts w:hint="default" w:ascii="Times New Roman" w:hAnsi="Times New Roman" w:eastAsia="仿宋_GB2312" w:cs="Times New Roman"/>
                <w:color w:val="auto"/>
                <w:kern w:val="0"/>
                <w:sz w:val="24"/>
                <w:szCs w:val="20"/>
                <w:highlight w:val="none"/>
              </w:rPr>
              <w:t>推荐项目可不填此栏）</w:t>
            </w:r>
          </w:p>
          <w:p>
            <w:pPr>
              <w:jc w:val="left"/>
              <w:rPr>
                <w:rFonts w:hint="default" w:ascii="Times New Roman" w:hAnsi="Times New Roman" w:eastAsia="仿宋_GB2312" w:cs="Times New Roman"/>
                <w:color w:val="auto"/>
                <w:kern w:val="0"/>
                <w:sz w:val="24"/>
                <w:szCs w:val="20"/>
                <w:highlight w:val="none"/>
              </w:rPr>
            </w:pPr>
          </w:p>
          <w:p>
            <w:pPr>
              <w:jc w:val="right"/>
              <w:rPr>
                <w:rFonts w:hint="default" w:ascii="Times New Roman" w:hAnsi="Times New Roman" w:eastAsia="仿宋_GB2312" w:cs="Times New Roman"/>
                <w:color w:val="auto"/>
                <w:kern w:val="0"/>
                <w:sz w:val="20"/>
                <w:szCs w:val="20"/>
                <w:highlight w:val="none"/>
              </w:rPr>
            </w:pPr>
          </w:p>
          <w:p>
            <w:pPr>
              <w:jc w:val="right"/>
              <w:rPr>
                <w:rFonts w:hint="default" w:ascii="Times New Roman" w:hAnsi="Times New Roman" w:eastAsia="仿宋_GB2312" w:cs="Times New Roman"/>
                <w:color w:val="auto"/>
                <w:kern w:val="0"/>
                <w:sz w:val="20"/>
                <w:szCs w:val="20"/>
                <w:highlight w:val="none"/>
              </w:rPr>
            </w:pPr>
          </w:p>
          <w:p>
            <w:pPr>
              <w:rPr>
                <w:rFonts w:hint="default" w:ascii="Times New Roman" w:hAnsi="Times New Roman" w:eastAsia="仿宋_GB2312" w:cs="Times New Roman"/>
                <w:color w:val="auto"/>
                <w:kern w:val="0"/>
                <w:sz w:val="20"/>
                <w:szCs w:val="20"/>
                <w:highlight w:val="none"/>
              </w:rPr>
            </w:pPr>
          </w:p>
          <w:p>
            <w:pPr>
              <w:jc w:val="center"/>
              <w:rPr>
                <w:rFonts w:hint="default" w:ascii="Times New Roman" w:hAnsi="Times New Roman" w:eastAsia="仿宋_GB2312" w:cs="Times New Roman"/>
                <w:color w:val="auto"/>
                <w:kern w:val="0"/>
                <w:sz w:val="24"/>
                <w:highlight w:val="none"/>
              </w:rPr>
            </w:pPr>
            <w:r>
              <w:rPr>
                <w:rFonts w:hint="default" w:ascii="Times New Roman" w:hAnsi="Times New Roman" w:eastAsia="仿宋_GB2312" w:cs="Times New Roman"/>
                <w:color w:val="auto"/>
                <w:kern w:val="0"/>
                <w:sz w:val="20"/>
                <w:szCs w:val="20"/>
                <w:highlight w:val="none"/>
              </w:rPr>
              <w:t xml:space="preserve">                                                        </w:t>
            </w:r>
            <w:r>
              <w:rPr>
                <w:rFonts w:hint="default" w:ascii="Times New Roman" w:hAnsi="Times New Roman" w:eastAsia="仿宋_GB2312" w:cs="Times New Roman"/>
                <w:color w:val="auto"/>
                <w:kern w:val="0"/>
                <w:sz w:val="24"/>
                <w:highlight w:val="none"/>
              </w:rPr>
              <w:t xml:space="preserve">  （加盖公章）</w:t>
            </w:r>
          </w:p>
          <w:p>
            <w:pPr>
              <w:jc w:val="center"/>
              <w:rPr>
                <w:rFonts w:hint="default" w:ascii="Times New Roman" w:hAnsi="Times New Roman" w:eastAsia="仿宋_GB2312" w:cs="Times New Roman"/>
                <w:color w:val="auto"/>
                <w:kern w:val="0"/>
                <w:sz w:val="24"/>
                <w:highlight w:val="none"/>
              </w:rPr>
            </w:pPr>
            <w:r>
              <w:rPr>
                <w:rFonts w:hint="default" w:ascii="Times New Roman" w:hAnsi="Times New Roman" w:eastAsia="仿宋_GB2312" w:cs="Times New Roman"/>
                <w:color w:val="auto"/>
                <w:kern w:val="0"/>
                <w:sz w:val="24"/>
                <w:highlight w:val="none"/>
              </w:rPr>
              <w:t xml:space="preserve">                                                 年      月      日</w:t>
            </w:r>
          </w:p>
          <w:p>
            <w:pPr>
              <w:jc w:val="both"/>
              <w:rPr>
                <w:rFonts w:hint="default" w:ascii="Times New Roman" w:hAnsi="Times New Roman" w:eastAsia="仿宋_GB2312" w:cs="Times New Roman"/>
                <w:color w:val="auto"/>
                <w:kern w:val="0"/>
                <w:sz w:val="24"/>
                <w:szCs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84" w:hRule="atLeast"/>
        </w:trPr>
        <w:tc>
          <w:tcPr>
            <w:tcW w:w="8472" w:type="dxa"/>
            <w:gridSpan w:val="7"/>
            <w:tcBorders>
              <w:tl2br w:val="nil"/>
              <w:tr2bl w:val="nil"/>
            </w:tcBorders>
            <w:vAlign w:val="top"/>
          </w:tcPr>
          <w:p>
            <w:pPr>
              <w:jc w:val="left"/>
              <w:rPr>
                <w:rFonts w:hint="default" w:ascii="Times New Roman" w:hAnsi="Times New Roman" w:eastAsia="仿宋_GB2312" w:cs="Times New Roman"/>
                <w:color w:val="auto"/>
                <w:kern w:val="0"/>
                <w:sz w:val="24"/>
                <w:szCs w:val="20"/>
                <w:highlight w:val="none"/>
              </w:rPr>
            </w:pPr>
          </w:p>
          <w:p>
            <w:pPr>
              <w:ind w:firstLine="480" w:firstLineChars="200"/>
              <w:jc w:val="left"/>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省级工业和信息化主管部门、中央企业</w:t>
            </w:r>
            <w:r>
              <w:rPr>
                <w:rFonts w:hint="eastAsia" w:ascii="Times New Roman" w:hAnsi="Times New Roman" w:eastAsia="仿宋_GB2312" w:cs="Times New Roman"/>
                <w:color w:val="auto"/>
                <w:kern w:val="0"/>
                <w:sz w:val="24"/>
                <w:szCs w:val="20"/>
                <w:highlight w:val="none"/>
                <w:lang w:eastAsia="zh-CN"/>
              </w:rPr>
              <w:t>集团</w:t>
            </w:r>
            <w:r>
              <w:rPr>
                <w:rFonts w:hint="default" w:ascii="Times New Roman" w:hAnsi="Times New Roman" w:eastAsia="仿宋_GB2312" w:cs="Times New Roman"/>
                <w:color w:val="auto"/>
                <w:kern w:val="0"/>
                <w:sz w:val="24"/>
                <w:szCs w:val="20"/>
                <w:highlight w:val="none"/>
              </w:rPr>
              <w:t>意见（须明确该项目为省级工业遗产或中央企业工业文化遗产）</w:t>
            </w:r>
          </w:p>
          <w:p>
            <w:pPr>
              <w:rPr>
                <w:rFonts w:hint="default" w:ascii="Times New Roman" w:hAnsi="Times New Roman" w:eastAsia="仿宋_GB2312" w:cs="Times New Roman"/>
                <w:color w:val="auto"/>
                <w:kern w:val="0"/>
                <w:sz w:val="20"/>
                <w:szCs w:val="20"/>
                <w:highlight w:val="none"/>
              </w:rPr>
            </w:pPr>
          </w:p>
          <w:p>
            <w:pPr>
              <w:rPr>
                <w:rFonts w:hint="default" w:ascii="Times New Roman" w:hAnsi="Times New Roman" w:eastAsia="仿宋_GB2312" w:cs="Times New Roman"/>
                <w:color w:val="auto"/>
                <w:kern w:val="0"/>
                <w:sz w:val="20"/>
                <w:szCs w:val="20"/>
                <w:highlight w:val="none"/>
              </w:rPr>
            </w:pPr>
          </w:p>
          <w:p>
            <w:pPr>
              <w:rPr>
                <w:rFonts w:hint="default" w:ascii="Times New Roman" w:hAnsi="Times New Roman" w:eastAsia="仿宋_GB2312" w:cs="Times New Roman"/>
                <w:color w:val="auto"/>
                <w:kern w:val="0"/>
                <w:sz w:val="20"/>
                <w:szCs w:val="20"/>
                <w:highlight w:val="none"/>
              </w:rPr>
            </w:pPr>
          </w:p>
          <w:p>
            <w:pPr>
              <w:rPr>
                <w:rFonts w:hint="default" w:ascii="Times New Roman" w:hAnsi="Times New Roman" w:eastAsia="仿宋_GB2312" w:cs="Times New Roman"/>
                <w:color w:val="auto"/>
                <w:kern w:val="0"/>
                <w:sz w:val="20"/>
                <w:szCs w:val="20"/>
                <w:highlight w:val="none"/>
              </w:rPr>
            </w:pPr>
          </w:p>
          <w:p>
            <w:pPr>
              <w:jc w:val="right"/>
              <w:rPr>
                <w:rFonts w:hint="default" w:ascii="Times New Roman" w:hAnsi="Times New Roman" w:eastAsia="仿宋_GB2312" w:cs="Times New Roman"/>
                <w:color w:val="auto"/>
                <w:kern w:val="0"/>
                <w:sz w:val="20"/>
                <w:szCs w:val="20"/>
                <w:highlight w:val="none"/>
              </w:rPr>
            </w:pPr>
          </w:p>
          <w:p>
            <w:pPr>
              <w:jc w:val="center"/>
              <w:rPr>
                <w:rFonts w:hint="default" w:ascii="Times New Roman" w:hAnsi="Times New Roman" w:eastAsia="仿宋_GB2312" w:cs="Times New Roman"/>
                <w:color w:val="auto"/>
                <w:kern w:val="0"/>
                <w:sz w:val="24"/>
                <w:highlight w:val="none"/>
              </w:rPr>
            </w:pPr>
            <w:r>
              <w:rPr>
                <w:rFonts w:hint="default" w:ascii="Times New Roman" w:hAnsi="Times New Roman" w:eastAsia="仿宋_GB2312" w:cs="Times New Roman"/>
                <w:color w:val="auto"/>
                <w:kern w:val="0"/>
                <w:sz w:val="24"/>
                <w:highlight w:val="none"/>
              </w:rPr>
              <w:t xml:space="preserve">                                                （加盖公章）</w:t>
            </w:r>
          </w:p>
          <w:p>
            <w:pPr>
              <w:jc w:val="center"/>
              <w:rPr>
                <w:rFonts w:hint="default" w:ascii="Times New Roman" w:hAnsi="Times New Roman" w:eastAsia="仿宋_GB2312" w:cs="Times New Roman"/>
                <w:color w:val="auto"/>
                <w:kern w:val="0"/>
                <w:sz w:val="24"/>
                <w:highlight w:val="none"/>
              </w:rPr>
            </w:pPr>
            <w:r>
              <w:rPr>
                <w:rFonts w:hint="default" w:ascii="Times New Roman" w:hAnsi="Times New Roman" w:eastAsia="仿宋_GB2312" w:cs="Times New Roman"/>
                <w:color w:val="auto"/>
                <w:kern w:val="0"/>
                <w:sz w:val="24"/>
                <w:highlight w:val="none"/>
              </w:rPr>
              <w:t xml:space="preserve">                                                 年      月      日</w:t>
            </w:r>
          </w:p>
          <w:p>
            <w:pPr>
              <w:jc w:val="center"/>
              <w:rPr>
                <w:rFonts w:hint="default" w:ascii="Times New Roman" w:hAnsi="Times New Roman" w:eastAsia="仿宋_GB2312" w:cs="Times New Roman"/>
                <w:color w:val="auto"/>
                <w:kern w:val="0"/>
                <w:sz w:val="24"/>
                <w:szCs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207" w:hRule="atLeast"/>
        </w:trPr>
        <w:tc>
          <w:tcPr>
            <w:tcW w:w="8472" w:type="dxa"/>
            <w:gridSpan w:val="7"/>
            <w:tcBorders>
              <w:tl2br w:val="nil"/>
              <w:tr2bl w:val="nil"/>
            </w:tcBorders>
            <w:vAlign w:val="top"/>
          </w:tcPr>
          <w:p>
            <w:pPr>
              <w:ind w:firstLine="720" w:firstLineChars="300"/>
              <w:rPr>
                <w:rFonts w:hint="default" w:ascii="Times New Roman" w:hAnsi="Times New Roman" w:eastAsia="仿宋_GB2312" w:cs="Times New Roman"/>
                <w:color w:val="auto"/>
                <w:kern w:val="0"/>
                <w:sz w:val="24"/>
                <w:szCs w:val="20"/>
                <w:highlight w:val="none"/>
              </w:rPr>
            </w:pPr>
          </w:p>
          <w:p>
            <w:pPr>
              <w:ind w:firstLine="720" w:firstLineChars="300"/>
              <w:rPr>
                <w:rFonts w:hint="default" w:ascii="Times New Roman" w:hAnsi="Times New Roman" w:eastAsia="仿宋_GB2312" w:cs="Times New Roman"/>
                <w:color w:val="auto"/>
                <w:kern w:val="0"/>
                <w:sz w:val="24"/>
                <w:szCs w:val="20"/>
                <w:highlight w:val="none"/>
              </w:rPr>
            </w:pPr>
            <w:r>
              <w:rPr>
                <w:rFonts w:hint="default" w:ascii="Times New Roman" w:hAnsi="Times New Roman" w:eastAsia="仿宋_GB2312" w:cs="Times New Roman"/>
                <w:color w:val="auto"/>
                <w:kern w:val="0"/>
                <w:sz w:val="24"/>
                <w:szCs w:val="20"/>
                <w:highlight w:val="none"/>
              </w:rPr>
              <w:t>备注</w:t>
            </w:r>
          </w:p>
        </w:tc>
      </w:tr>
    </w:tbl>
    <w:p>
      <w:pP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kern w:val="0"/>
          <w:sz w:val="24"/>
          <w:szCs w:val="20"/>
          <w:highlight w:val="none"/>
        </w:rPr>
        <w:t>注：所有材料内容均不涉及国家秘密，符合国家保密管理规定要求。</w:t>
      </w:r>
    </w:p>
    <w:p>
      <w:pPr>
        <w:pStyle w:val="5"/>
        <w:keepNext/>
        <w:keepLines/>
        <w:pageBreakBefore w:val="0"/>
        <w:widowControl w:val="0"/>
        <w:kinsoku/>
        <w:wordWrap/>
        <w:overflowPunct/>
        <w:topLinePunct w:val="0"/>
        <w:autoSpaceDE/>
        <w:autoSpaceDN/>
        <w:bidi w:val="0"/>
        <w:adjustRightInd/>
        <w:snapToGrid/>
        <w:spacing w:before="260" w:after="260" w:line="360" w:lineRule="auto"/>
        <w:ind w:left="766" w:leftChars="0" w:right="0" w:rightChars="0" w:firstLine="0" w:firstLineChars="0"/>
        <w:jc w:val="both"/>
        <w:textAlignment w:val="auto"/>
        <w:outlineLvl w:val="1"/>
        <w:rPr>
          <w:rFonts w:hint="default" w:ascii="Times New Roman" w:hAnsi="Times New Roman" w:cs="Times New Roman"/>
          <w:b w:val="0"/>
          <w:color w:val="auto"/>
          <w:sz w:val="32"/>
          <w:szCs w:val="32"/>
          <w:highlight w:val="none"/>
        </w:rPr>
      </w:pPr>
    </w:p>
    <w:p>
      <w:pPr>
        <w:pStyle w:val="5"/>
        <w:keepNext/>
        <w:keepLines/>
        <w:pageBreakBefore w:val="0"/>
        <w:widowControl w:val="0"/>
        <w:kinsoku/>
        <w:wordWrap/>
        <w:overflowPunct/>
        <w:topLinePunct w:val="0"/>
        <w:autoSpaceDE/>
        <w:autoSpaceDN/>
        <w:bidi w:val="0"/>
        <w:adjustRightInd/>
        <w:snapToGrid/>
        <w:spacing w:before="260" w:after="260" w:line="360" w:lineRule="auto"/>
        <w:ind w:left="766" w:leftChars="0" w:right="0" w:rightChars="0" w:firstLine="0" w:firstLineChars="0"/>
        <w:jc w:val="both"/>
        <w:textAlignment w:val="auto"/>
        <w:outlineLvl w:val="1"/>
        <w:rPr>
          <w:rFonts w:hint="default" w:ascii="Times New Roman" w:hAnsi="Times New Roman" w:cs="Times New Roman"/>
          <w:b w:val="0"/>
          <w:color w:val="auto"/>
          <w:sz w:val="32"/>
          <w:szCs w:val="32"/>
          <w:highlight w:val="none"/>
        </w:rPr>
      </w:pPr>
      <w:r>
        <w:rPr>
          <w:rFonts w:hint="default" w:ascii="Times New Roman" w:hAnsi="Times New Roman" w:cs="Times New Roman"/>
          <w:b w:val="0"/>
          <w:color w:val="auto"/>
          <w:sz w:val="32"/>
          <w:szCs w:val="32"/>
          <w:highlight w:val="none"/>
        </w:rPr>
        <w:t>二、遗产项目价值描述</w:t>
      </w:r>
    </w:p>
    <w:p>
      <w:pPr>
        <w:autoSpaceDN w:val="0"/>
        <w:ind w:firstLine="560" w:firstLineChars="200"/>
        <w:textAlignment w:val="center"/>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（一）历史价值</w:t>
      </w:r>
      <w:r>
        <w:rPr>
          <w:rFonts w:hint="default" w:ascii="Times New Roman" w:hAnsi="Times New Roman" w:eastAsia="仿宋_GB2312" w:cs="Times New Roman"/>
          <w:color w:val="auto"/>
          <w:kern w:val="0"/>
          <w:sz w:val="28"/>
          <w:szCs w:val="28"/>
          <w:highlight w:val="none"/>
        </w:rPr>
        <w:t>（</w:t>
      </w:r>
      <w:r>
        <w:rPr>
          <w:rFonts w:hint="default" w:ascii="Times New Roman" w:hAnsi="Times New Roman" w:eastAsia="仿宋_GB2312" w:cs="Times New Roman"/>
          <w:color w:val="auto"/>
          <w:sz w:val="28"/>
          <w:szCs w:val="28"/>
          <w:highlight w:val="none"/>
        </w:rPr>
        <w:t>遗产项目的建成年代、发展历程；在中国工业发展进程或行业发展中的地位和作用；与特定人物及事件关系等）</w:t>
      </w:r>
    </w:p>
    <w:p>
      <w:pPr>
        <w:autoSpaceDN w:val="0"/>
        <w:ind w:firstLine="560" w:firstLineChars="200"/>
        <w:jc w:val="both"/>
        <w:textAlignment w:val="center"/>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（二）科技价值（遗产项目在当时社会生产条件下的行业影响力、技术水平等典型特征；推动技术变革、行业发展进程中的重要性、创新性及独特性；对当时形成崇尚科学技术的人文社会环境的贡献等）</w:t>
      </w:r>
    </w:p>
    <w:p>
      <w:pPr>
        <w:autoSpaceDN w:val="0"/>
        <w:ind w:firstLine="560" w:firstLineChars="200"/>
        <w:textAlignment w:val="center"/>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（三）社会价值（遗产项目当时的管理制度及管理模式的主要特点和创新性</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对当时社会经济发展的影响力；所反映的时代特性和社会风貌；对当时就业或社会福利的贡献和作用；社区或企业对其具有的社会认同和归属感）</w:t>
      </w:r>
    </w:p>
    <w:p>
      <w:pPr>
        <w:autoSpaceDN w:val="0"/>
        <w:ind w:firstLine="560" w:firstLineChars="200"/>
        <w:textAlignment w:val="center"/>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（四）艺术价值（遗产项目生产、生活设施与周边环境所构成的工业景观的体量、造型、材质、色彩等工业美学品质；规划、设计、工程对特定时期工业风貌的影响；对工业审美发展的贡献）</w:t>
      </w:r>
    </w:p>
    <w:p>
      <w:pPr>
        <w:pStyle w:val="5"/>
        <w:keepNext/>
        <w:keepLines/>
        <w:pageBreakBefore w:val="0"/>
        <w:widowControl w:val="0"/>
        <w:kinsoku/>
        <w:wordWrap/>
        <w:overflowPunct/>
        <w:topLinePunct w:val="0"/>
        <w:autoSpaceDE/>
        <w:autoSpaceDN/>
        <w:bidi w:val="0"/>
        <w:adjustRightInd/>
        <w:snapToGrid/>
        <w:spacing w:before="260" w:after="260" w:line="360" w:lineRule="auto"/>
        <w:ind w:left="766" w:leftChars="0" w:right="0" w:rightChars="0" w:firstLine="0" w:firstLineChars="0"/>
        <w:jc w:val="both"/>
        <w:textAlignment w:val="auto"/>
        <w:outlineLvl w:val="1"/>
        <w:rPr>
          <w:rFonts w:hint="default" w:ascii="Times New Roman" w:hAnsi="Times New Roman" w:cs="Times New Roman"/>
          <w:b w:val="0"/>
          <w:color w:val="auto"/>
          <w:sz w:val="32"/>
          <w:szCs w:val="32"/>
          <w:highlight w:val="none"/>
        </w:rPr>
      </w:pPr>
      <w:r>
        <w:rPr>
          <w:rFonts w:hint="default" w:ascii="Times New Roman" w:hAnsi="Times New Roman" w:cs="Times New Roman"/>
          <w:b w:val="0"/>
          <w:color w:val="auto"/>
          <w:sz w:val="32"/>
          <w:szCs w:val="32"/>
          <w:highlight w:val="none"/>
        </w:rPr>
        <w:t>三、遗产项目保护利用工作基础</w:t>
      </w:r>
    </w:p>
    <w:p>
      <w:pPr>
        <w:autoSpaceDN w:val="0"/>
        <w:ind w:firstLine="560" w:firstLineChars="200"/>
        <w:textAlignment w:val="center"/>
        <w:rPr>
          <w:rFonts w:hint="default" w:ascii="Times New Roman" w:hAnsi="Times New Roman" w:eastAsia="仿宋_GB2312" w:cs="Times New Roman"/>
          <w:color w:val="auto"/>
          <w:sz w:val="28"/>
          <w:szCs w:val="22"/>
          <w:highlight w:val="none"/>
        </w:rPr>
      </w:pPr>
      <w:r>
        <w:rPr>
          <w:rFonts w:hint="default" w:ascii="Times New Roman" w:hAnsi="Times New Roman" w:eastAsia="仿宋_GB2312" w:cs="Times New Roman"/>
          <w:color w:val="auto"/>
          <w:sz w:val="28"/>
          <w:szCs w:val="22"/>
          <w:highlight w:val="none"/>
        </w:rPr>
        <w:t>（一）遗产项目保存现状（历次维修、改造情况；核心物项的完整程度，重建、修复及保存状况；相关档案记录）</w:t>
      </w:r>
    </w:p>
    <w:p>
      <w:pPr>
        <w:autoSpaceDN w:val="0"/>
        <w:ind w:firstLine="560" w:firstLineChars="200"/>
        <w:textAlignment w:val="center"/>
        <w:rPr>
          <w:rFonts w:hint="default" w:ascii="Times New Roman" w:hAnsi="Times New Roman" w:eastAsia="仿宋_GB2312" w:cs="Times New Roman"/>
          <w:color w:val="auto"/>
          <w:sz w:val="28"/>
          <w:szCs w:val="22"/>
          <w:highlight w:val="none"/>
        </w:rPr>
      </w:pPr>
      <w:r>
        <w:rPr>
          <w:rFonts w:hint="default" w:ascii="Times New Roman" w:hAnsi="Times New Roman" w:eastAsia="仿宋_GB2312" w:cs="Times New Roman"/>
          <w:color w:val="auto"/>
          <w:sz w:val="28"/>
          <w:szCs w:val="22"/>
          <w:highlight w:val="none"/>
        </w:rPr>
        <w:t>（二）遗产项目管理制度（本地政府、相关部门及申报单位已出台的涉及工业遗产保护的有关法律法规、政策、标准以及资金、项目支持等情况）</w:t>
      </w:r>
    </w:p>
    <w:p>
      <w:pPr>
        <w:ind w:firstLine="560" w:firstLineChars="200"/>
        <w:rPr>
          <w:rFonts w:hint="default" w:ascii="Times New Roman" w:hAnsi="Times New Roman" w:eastAsia="仿宋_GB2312" w:cs="Times New Roman"/>
          <w:color w:val="auto"/>
          <w:sz w:val="28"/>
          <w:szCs w:val="22"/>
          <w:highlight w:val="none"/>
        </w:rPr>
      </w:pPr>
      <w:r>
        <w:rPr>
          <w:rFonts w:hint="default" w:ascii="Times New Roman" w:hAnsi="Times New Roman" w:eastAsia="仿宋_GB2312" w:cs="Times New Roman"/>
          <w:color w:val="auto"/>
          <w:sz w:val="28"/>
          <w:szCs w:val="22"/>
          <w:highlight w:val="none"/>
        </w:rPr>
        <w:t>（三）保护利用工作措施及成效（相关工作机制情况；相关保护利用政策措施执行情况及效果；保护利用的社会和经济效益）</w:t>
      </w:r>
    </w:p>
    <w:p>
      <w:pPr>
        <w:pStyle w:val="5"/>
        <w:keepNext/>
        <w:keepLines/>
        <w:pageBreakBefore w:val="0"/>
        <w:widowControl w:val="0"/>
        <w:kinsoku/>
        <w:wordWrap/>
        <w:overflowPunct/>
        <w:topLinePunct w:val="0"/>
        <w:autoSpaceDE/>
        <w:autoSpaceDN/>
        <w:bidi w:val="0"/>
        <w:adjustRightInd/>
        <w:snapToGrid/>
        <w:spacing w:before="260" w:after="260" w:line="360" w:lineRule="auto"/>
        <w:ind w:left="766" w:leftChars="0" w:right="0" w:rightChars="0" w:firstLine="0" w:firstLineChars="0"/>
        <w:jc w:val="both"/>
        <w:textAlignment w:val="auto"/>
        <w:outlineLvl w:val="1"/>
        <w:rPr>
          <w:rFonts w:hint="default" w:ascii="Times New Roman" w:hAnsi="Times New Roman" w:cs="Times New Roman"/>
          <w:b w:val="0"/>
          <w:color w:val="auto"/>
          <w:sz w:val="32"/>
          <w:szCs w:val="32"/>
          <w:highlight w:val="none"/>
        </w:rPr>
      </w:pPr>
      <w:r>
        <w:rPr>
          <w:rFonts w:hint="default" w:ascii="Times New Roman" w:hAnsi="Times New Roman" w:cs="Times New Roman"/>
          <w:b w:val="0"/>
          <w:color w:val="auto"/>
          <w:sz w:val="32"/>
          <w:szCs w:val="32"/>
          <w:highlight w:val="none"/>
        </w:rPr>
        <w:t>四、遗产项目保护利用规划</w:t>
      </w:r>
    </w:p>
    <w:p>
      <w:pPr>
        <w:ind w:firstLine="560" w:firstLineChars="200"/>
        <w:rPr>
          <w:rFonts w:hint="default" w:ascii="Times New Roman" w:hAnsi="Times New Roman" w:eastAsia="仿宋_GB2312" w:cs="Times New Roman"/>
          <w:color w:val="auto"/>
          <w:sz w:val="28"/>
          <w:szCs w:val="22"/>
          <w:highlight w:val="none"/>
        </w:rPr>
      </w:pPr>
      <w:r>
        <w:rPr>
          <w:rFonts w:hint="default" w:ascii="Times New Roman" w:hAnsi="Times New Roman" w:eastAsia="仿宋_GB2312" w:cs="Times New Roman"/>
          <w:color w:val="auto"/>
          <w:sz w:val="28"/>
          <w:szCs w:val="22"/>
          <w:highlight w:val="none"/>
        </w:rPr>
        <w:t>包括但不限于以下内容：3-5年内工业遗产项目保护利用的指导思想、主要原则、目标和任务、工作机制、相关保障措施等。</w:t>
      </w:r>
    </w:p>
    <w:p>
      <w:pPr>
        <w:pStyle w:val="5"/>
        <w:keepNext/>
        <w:keepLines/>
        <w:pageBreakBefore w:val="0"/>
        <w:widowControl w:val="0"/>
        <w:kinsoku/>
        <w:wordWrap/>
        <w:overflowPunct/>
        <w:topLinePunct w:val="0"/>
        <w:autoSpaceDE/>
        <w:autoSpaceDN/>
        <w:bidi w:val="0"/>
        <w:adjustRightInd/>
        <w:snapToGrid/>
        <w:spacing w:before="260" w:after="260" w:line="360" w:lineRule="auto"/>
        <w:ind w:left="766" w:leftChars="0" w:right="0" w:rightChars="0" w:firstLine="0" w:firstLineChars="0"/>
        <w:jc w:val="both"/>
        <w:textAlignment w:val="auto"/>
        <w:outlineLvl w:val="1"/>
        <w:rPr>
          <w:rFonts w:hint="default" w:ascii="Times New Roman" w:hAnsi="Times New Roman" w:cs="Times New Roman"/>
          <w:b w:val="0"/>
          <w:color w:val="auto"/>
          <w:sz w:val="32"/>
          <w:szCs w:val="32"/>
          <w:highlight w:val="none"/>
        </w:rPr>
      </w:pPr>
      <w:r>
        <w:rPr>
          <w:rFonts w:hint="default" w:ascii="Times New Roman" w:hAnsi="Times New Roman" w:cs="Times New Roman"/>
          <w:b w:val="0"/>
          <w:color w:val="auto"/>
          <w:sz w:val="32"/>
          <w:szCs w:val="32"/>
          <w:highlight w:val="none"/>
        </w:rPr>
        <w:t>五、附件图片</w:t>
      </w:r>
    </w:p>
    <w:p>
      <w:pPr>
        <w:ind w:firstLine="560" w:firstLineChars="2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（一）核心物项</w:t>
      </w:r>
    </w:p>
    <w:p>
      <w:pPr>
        <w:ind w:firstLine="560" w:firstLineChars="2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纸质版申请书应包含遗产项目核心物项的现状与历史对比照片，并附保存现状年代信息、物项历史名称和现状名称等说明。</w:t>
      </w:r>
    </w:p>
    <w:p>
      <w:pPr>
        <w:ind w:firstLine="560" w:firstLineChars="2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（二）产权证明材料</w:t>
      </w:r>
    </w:p>
    <w:p>
      <w:pPr>
        <w:ind w:firstLine="560" w:firstLineChars="2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纸质版申请书应包含能证明遗产所有权归属的证明材料。</w:t>
      </w:r>
    </w:p>
    <w:p>
      <w:pPr>
        <w:ind w:firstLine="560" w:firstLineChars="2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（三）其他证明材料</w:t>
      </w:r>
    </w:p>
    <w:p>
      <w:pPr>
        <w:ind w:firstLine="560" w:firstLineChars="2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纸质版申请书可包含其他证明材料。主要指与遗产项目相关的重要历史文献、书面材料；工业景观、产品、工具、文化活动以及保护利用活动场景，并附文字说明；能证明其价值的所获得的荣誉、奖励、认证、科学研究成果证明以及其他资料。</w:t>
      </w:r>
    </w:p>
    <w:p>
      <w:pPr>
        <w:ind w:firstLine="560" w:firstLineChars="2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以上电子版图片需统一编号，jpg格式，像素不低于350dpi。</w:t>
      </w:r>
    </w:p>
    <w:p>
      <w:pPr>
        <w:pStyle w:val="5"/>
        <w:ind w:left="766"/>
        <w:jc w:val="left"/>
        <w:rPr>
          <w:rFonts w:hint="default" w:ascii="Times New Roman" w:hAnsi="Times New Roman" w:cs="Times New Roman"/>
          <w:b w:val="0"/>
          <w:color w:val="auto"/>
          <w:sz w:val="32"/>
          <w:szCs w:val="32"/>
          <w:highlight w:val="none"/>
        </w:rPr>
      </w:pPr>
      <w:r>
        <w:rPr>
          <w:rFonts w:hint="default" w:ascii="Times New Roman" w:hAnsi="Times New Roman" w:cs="Times New Roman"/>
          <w:b w:val="0"/>
          <w:color w:val="auto"/>
          <w:sz w:val="32"/>
          <w:szCs w:val="32"/>
          <w:highlight w:val="none"/>
        </w:rPr>
        <w:t>六、视频资料（U盘）</w:t>
      </w:r>
    </w:p>
    <w:p>
      <w:pPr>
        <w:ind w:firstLine="560" w:firstLineChars="200"/>
        <w:rPr>
          <w:rFonts w:hint="default" w:ascii="Times New Roman" w:hAnsi="Times New Roman" w:cs="Times New Roman"/>
          <w:color w:val="auto"/>
          <w:sz w:val="28"/>
          <w:szCs w:val="28"/>
          <w:highlight w:val="none"/>
        </w:rPr>
      </w:pPr>
      <w:r>
        <w:rPr>
          <w:rFonts w:hint="default" w:ascii="Times New Roman" w:hAnsi="Times New Roman" w:eastAsia="仿宋_GB2312" w:cs="Times New Roman"/>
          <w:color w:val="auto"/>
          <w:sz w:val="28"/>
          <w:szCs w:val="22"/>
          <w:highlight w:val="none"/>
        </w:rPr>
        <w:t>为了真实展现遗产项目的整体概况，所包含核心物项的保存现状以及当前保护利用工作情况等内容，申请单位还应提交相关音视频资料。</w:t>
      </w:r>
    </w:p>
    <w:p>
      <w:pPr>
        <w:ind w:firstLine="560" w:firstLineChars="200"/>
        <w:rPr>
          <w:rFonts w:hint="default" w:ascii="Times New Roman" w:hAnsi="Times New Roman" w:eastAsia="仿宋_GB2312" w:cs="Times New Roman"/>
          <w:color w:val="auto"/>
          <w:sz w:val="28"/>
          <w:szCs w:val="22"/>
          <w:highlight w:val="none"/>
        </w:rPr>
      </w:pPr>
      <w:r>
        <w:rPr>
          <w:rFonts w:hint="default" w:ascii="Times New Roman" w:hAnsi="Times New Roman" w:eastAsia="仿宋_GB2312" w:cs="Times New Roman"/>
          <w:color w:val="auto"/>
          <w:sz w:val="28"/>
          <w:szCs w:val="22"/>
          <w:highlight w:val="none"/>
        </w:rPr>
        <w:t>技术要求</w:t>
      </w:r>
      <w:r>
        <w:rPr>
          <w:rFonts w:hint="default" w:ascii="Times New Roman" w:hAnsi="Times New Roman" w:eastAsia="仿宋_GB2312" w:cs="Times New Roman"/>
          <w:color w:val="auto"/>
          <w:sz w:val="28"/>
          <w:szCs w:val="22"/>
          <w:highlight w:val="none"/>
          <w:lang w:eastAsia="zh-CN"/>
        </w:rPr>
        <w:t>：</w:t>
      </w:r>
    </w:p>
    <w:p>
      <w:pPr>
        <w:ind w:firstLine="560" w:firstLineChars="200"/>
        <w:rPr>
          <w:rFonts w:hint="default" w:ascii="Times New Roman" w:hAnsi="Times New Roman" w:eastAsia="仿宋_GB2312" w:cs="Times New Roman"/>
          <w:color w:val="auto"/>
          <w:sz w:val="28"/>
          <w:szCs w:val="22"/>
          <w:highlight w:val="none"/>
        </w:rPr>
      </w:pPr>
      <w:r>
        <w:rPr>
          <w:rFonts w:hint="default" w:ascii="Times New Roman" w:hAnsi="Times New Roman" w:eastAsia="仿宋_GB2312" w:cs="Times New Roman"/>
          <w:color w:val="auto"/>
          <w:sz w:val="28"/>
          <w:szCs w:val="22"/>
          <w:highlight w:val="none"/>
        </w:rPr>
        <w:t>格式</w:t>
      </w:r>
      <w:r>
        <w:rPr>
          <w:rFonts w:hint="default" w:ascii="Times New Roman" w:hAnsi="Times New Roman" w:eastAsia="仿宋_GB2312" w:cs="Times New Roman"/>
          <w:color w:val="auto"/>
          <w:sz w:val="28"/>
          <w:szCs w:val="22"/>
          <w:highlight w:val="none"/>
          <w:lang w:eastAsia="zh-CN"/>
        </w:rPr>
        <w:t>：</w:t>
      </w:r>
      <w:r>
        <w:rPr>
          <w:rFonts w:hint="default" w:ascii="Times New Roman" w:hAnsi="Times New Roman" w:eastAsia="仿宋_GB2312" w:cs="Times New Roman"/>
          <w:color w:val="auto"/>
          <w:sz w:val="28"/>
          <w:szCs w:val="22"/>
          <w:highlight w:val="none"/>
        </w:rPr>
        <w:t>mp4，高清。</w:t>
      </w:r>
    </w:p>
    <w:p>
      <w:pPr>
        <w:ind w:firstLine="560" w:firstLineChars="200"/>
        <w:rPr>
          <w:rFonts w:hint="default" w:ascii="Times New Roman" w:hAnsi="Times New Roman" w:eastAsia="仿宋_GB2312" w:cs="Times New Roman"/>
          <w:color w:val="auto"/>
          <w:sz w:val="28"/>
          <w:szCs w:val="22"/>
          <w:highlight w:val="none"/>
        </w:rPr>
      </w:pPr>
      <w:r>
        <w:rPr>
          <w:rFonts w:hint="default" w:ascii="Times New Roman" w:hAnsi="Times New Roman" w:eastAsia="仿宋_GB2312" w:cs="Times New Roman"/>
          <w:color w:val="auto"/>
          <w:sz w:val="28"/>
          <w:szCs w:val="22"/>
          <w:highlight w:val="none"/>
        </w:rPr>
        <w:t>时长</w:t>
      </w:r>
      <w:r>
        <w:rPr>
          <w:rFonts w:hint="default" w:ascii="Times New Roman" w:hAnsi="Times New Roman" w:eastAsia="仿宋_GB2312" w:cs="Times New Roman"/>
          <w:color w:val="auto"/>
          <w:sz w:val="28"/>
          <w:szCs w:val="22"/>
          <w:highlight w:val="none"/>
          <w:lang w:eastAsia="zh-CN"/>
        </w:rPr>
        <w:t>：</w:t>
      </w:r>
      <w:r>
        <w:rPr>
          <w:rFonts w:hint="default" w:ascii="Times New Roman" w:hAnsi="Times New Roman" w:eastAsia="仿宋_GB2312" w:cs="Times New Roman"/>
          <w:color w:val="auto"/>
          <w:sz w:val="28"/>
          <w:szCs w:val="22"/>
          <w:highlight w:val="none"/>
        </w:rPr>
        <w:t>5分钟左右。</w:t>
      </w:r>
    </w:p>
    <w:p>
      <w:pPr>
        <w:ind w:firstLine="560" w:firstLineChars="200"/>
        <w:rPr>
          <w:rFonts w:hint="default" w:ascii="Times New Roman" w:hAnsi="Times New Roman" w:eastAsia="仿宋_GB2312" w:cs="Times New Roman"/>
          <w:color w:val="auto"/>
          <w:sz w:val="28"/>
          <w:szCs w:val="22"/>
          <w:highlight w:val="none"/>
        </w:rPr>
      </w:pPr>
      <w:r>
        <w:rPr>
          <w:rFonts w:hint="default" w:ascii="Times New Roman" w:hAnsi="Times New Roman" w:eastAsia="仿宋_GB2312" w:cs="Times New Roman"/>
          <w:color w:val="auto"/>
          <w:sz w:val="28"/>
          <w:szCs w:val="22"/>
          <w:highlight w:val="none"/>
        </w:rPr>
        <w:t>画外音及字幕</w:t>
      </w:r>
      <w:r>
        <w:rPr>
          <w:rFonts w:hint="default" w:ascii="Times New Roman" w:hAnsi="Times New Roman" w:eastAsia="仿宋_GB2312" w:cs="Times New Roman"/>
          <w:color w:val="auto"/>
          <w:sz w:val="28"/>
          <w:szCs w:val="22"/>
          <w:highlight w:val="none"/>
          <w:lang w:eastAsia="zh-CN"/>
        </w:rPr>
        <w:t>：</w:t>
      </w:r>
      <w:r>
        <w:rPr>
          <w:rFonts w:hint="default" w:ascii="Times New Roman" w:hAnsi="Times New Roman" w:eastAsia="仿宋_GB2312" w:cs="Times New Roman"/>
          <w:color w:val="auto"/>
          <w:sz w:val="28"/>
          <w:szCs w:val="22"/>
          <w:highlight w:val="none"/>
        </w:rPr>
        <w:t>配有普通话解说词，并配以中文字幕。</w:t>
      </w:r>
    </w:p>
    <w:p>
      <w:pPr>
        <w:ind w:firstLine="640" w:firstLineChars="200"/>
        <w:rPr>
          <w:rFonts w:hint="default" w:ascii="Times New Roman" w:hAnsi="Times New Roman" w:cs="Times New Roman"/>
          <w:color w:val="auto"/>
          <w:sz w:val="32"/>
          <w:szCs w:val="32"/>
          <w:highlight w:val="none"/>
        </w:rPr>
      </w:pPr>
    </w:p>
    <w:p>
      <w:pPr>
        <w:ind w:firstLine="640" w:firstLineChars="200"/>
        <w:rPr>
          <w:rFonts w:hint="default" w:ascii="Times New Roman" w:hAnsi="Times New Roman" w:cs="Times New Roman"/>
          <w:color w:val="auto"/>
          <w:sz w:val="32"/>
          <w:szCs w:val="32"/>
          <w:highlight w:val="none"/>
        </w:rPr>
      </w:pPr>
    </w:p>
    <w:p>
      <w:pPr>
        <w:ind w:firstLine="640" w:firstLineChars="200"/>
        <w:rPr>
          <w:rFonts w:hint="default" w:ascii="Times New Roman" w:hAnsi="Times New Roman" w:cs="Times New Roman"/>
          <w:color w:val="auto"/>
          <w:sz w:val="32"/>
          <w:szCs w:val="32"/>
          <w:highlight w:val="none"/>
        </w:rPr>
      </w:pPr>
    </w:p>
    <w:p>
      <w:pPr>
        <w:ind w:firstLine="640" w:firstLineChars="200"/>
        <w:rPr>
          <w:rFonts w:hint="default" w:ascii="Times New Roman" w:hAnsi="Times New Roman" w:cs="Times New Roman"/>
          <w:color w:val="auto"/>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2147483648" w:after="0" w:afterLines="-2147483648" w:line="240" w:lineRule="auto"/>
        <w:ind w:right="0" w:rightChars="0"/>
        <w:jc w:val="left"/>
        <w:textAlignment w:val="auto"/>
        <w:outlineLvl w:val="9"/>
        <w:rPr>
          <w:rFonts w:hint="eastAsia" w:ascii="Times New Roman" w:hAnsi="Times New Roman" w:eastAsia="宋体" w:cs="Times New Roman"/>
          <w:highlight w:val="none"/>
          <w:lang w:eastAsia="zh-CN"/>
        </w:rPr>
      </w:pPr>
    </w:p>
    <w:sectPr>
      <w:headerReference r:id="rId4" w:type="default"/>
      <w:footerReference r:id="rId5"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ヒラギノ角ゴ Pro W3">
    <w:altName w:val="微软雅黑"/>
    <w:panose1 w:val="00000000000000000000"/>
    <w:charset w:val="00"/>
    <w:family w:val="roman"/>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楷体">
    <w:altName w:val="楷体_GB2312"/>
    <w:panose1 w:val="02010600040101010101"/>
    <w:charset w:val="86"/>
    <w:family w:val="auto"/>
    <w:pitch w:val="default"/>
    <w:sig w:usb0="00000000" w:usb1="00000000" w:usb2="00000010" w:usb3="00000000" w:csb0="0004009F" w:csb1="00000000"/>
  </w:font>
  <w:font w:name="华文仿宋">
    <w:altName w:val="仿宋"/>
    <w:panose1 w:val="02010600040101010101"/>
    <w:charset w:val="86"/>
    <w:family w:val="auto"/>
    <w:pitch w:val="default"/>
    <w:sig w:usb0="00000000" w:usb1="00000000" w:usb2="00000010" w:usb3="00000000" w:csb0="0004009F" w:csb1="00000000"/>
  </w:font>
  <w:font w:name="方正小标宋简体">
    <w:panose1 w:val="03000509000000000000"/>
    <w:charset w:val="86"/>
    <w:family w:val="script"/>
    <w:pitch w:val="default"/>
    <w:sig w:usb0="00000001" w:usb1="080E0000" w:usb2="00000000" w:usb3="00000000" w:csb0="00040000" w:csb1="00000000"/>
  </w:font>
  <w:font w:name="FZFSJW--GB1-0">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 w:name="Luxi Sans">
    <w:altName w:val="微软雅黑"/>
    <w:panose1 w:val="00000000000000000000"/>
    <w:charset w:val="00"/>
    <w:family w:val="auto"/>
    <w:pitch w:val="default"/>
    <w:sig w:usb0="00000000" w:usb1="00000000" w:usb2="00000000" w:usb3="00000000" w:csb0="00040001" w:csb1="00000000"/>
  </w:font>
  <w:font w:name="方正小标宋_GBK">
    <w:altName w:val="微软雅黑"/>
    <w:panose1 w:val="02000000000000000000"/>
    <w:charset w:val="86"/>
    <w:family w:val="auto"/>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TimesNewRomanPSMT">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 w:name="方正书宋_GBK">
    <w:altName w:val="微软雅黑"/>
    <w:panose1 w:val="02000000000000000000"/>
    <w:charset w:val="86"/>
    <w:family w:val="auto"/>
    <w:pitch w:val="default"/>
    <w:sig w:usb0="00000000" w:usb1="0000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3</w:t>
                          </w:r>
                          <w:r>
                            <w:rPr>
                              <w:rFonts w:hint="eastAsia"/>
                              <w:sz w:val="18"/>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D+1oXZwwEAAHADAAAOAAAAAAAAAAEAIAAAAB4BAABkcnMvZTJvRG9jLnhtbFBL&#10;BQYAAAAABgAGAFkBAABT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3</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val="0"/>
  <w:bordersDoNotSurroundFooter w:val="0"/>
  <w:revisionView w:markup="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YTE0NzdlMmQ2Y2RkZmE3NWNjNjRkMjliYjdiOTUifQ=="/>
  </w:docVars>
  <w:rsids>
    <w:rsidRoot w:val="59920259"/>
    <w:rsid w:val="009B09A8"/>
    <w:rsid w:val="00E324FD"/>
    <w:rsid w:val="03CD1A9F"/>
    <w:rsid w:val="08D45C90"/>
    <w:rsid w:val="0B917E30"/>
    <w:rsid w:val="0B977403"/>
    <w:rsid w:val="0C371D53"/>
    <w:rsid w:val="0D412C17"/>
    <w:rsid w:val="13386F35"/>
    <w:rsid w:val="1486000A"/>
    <w:rsid w:val="165D574D"/>
    <w:rsid w:val="18453946"/>
    <w:rsid w:val="226F199F"/>
    <w:rsid w:val="26C568C0"/>
    <w:rsid w:val="2AFD52B5"/>
    <w:rsid w:val="2D16326A"/>
    <w:rsid w:val="2E3F51C4"/>
    <w:rsid w:val="2FD858D0"/>
    <w:rsid w:val="301B2249"/>
    <w:rsid w:val="34DC37D6"/>
    <w:rsid w:val="356E25DC"/>
    <w:rsid w:val="36331978"/>
    <w:rsid w:val="3A6326EE"/>
    <w:rsid w:val="3A9C399E"/>
    <w:rsid w:val="3AA0523C"/>
    <w:rsid w:val="3C6D73A0"/>
    <w:rsid w:val="3E2B5217"/>
    <w:rsid w:val="3FF476B7"/>
    <w:rsid w:val="3FF73D6E"/>
    <w:rsid w:val="404928AB"/>
    <w:rsid w:val="43140A2C"/>
    <w:rsid w:val="43EC433E"/>
    <w:rsid w:val="4CCC1084"/>
    <w:rsid w:val="4E5A4B74"/>
    <w:rsid w:val="52002C0F"/>
    <w:rsid w:val="524960A4"/>
    <w:rsid w:val="526C3594"/>
    <w:rsid w:val="53660B95"/>
    <w:rsid w:val="55CC6C8E"/>
    <w:rsid w:val="56864A01"/>
    <w:rsid w:val="57572F1D"/>
    <w:rsid w:val="58697025"/>
    <w:rsid w:val="59920259"/>
    <w:rsid w:val="5AF454C5"/>
    <w:rsid w:val="5B4F14EB"/>
    <w:rsid w:val="5B7932A0"/>
    <w:rsid w:val="5DD20D39"/>
    <w:rsid w:val="5DE31F8A"/>
    <w:rsid w:val="60673F83"/>
    <w:rsid w:val="61727675"/>
    <w:rsid w:val="65B3C28C"/>
    <w:rsid w:val="664408C2"/>
    <w:rsid w:val="66672137"/>
    <w:rsid w:val="6A720FE9"/>
    <w:rsid w:val="6C9929B6"/>
    <w:rsid w:val="6E8168C8"/>
    <w:rsid w:val="6ED57D36"/>
    <w:rsid w:val="6FB34EE9"/>
    <w:rsid w:val="6FF7699A"/>
    <w:rsid w:val="6FFB9DA9"/>
    <w:rsid w:val="70932A12"/>
    <w:rsid w:val="71902DE3"/>
    <w:rsid w:val="71C2466C"/>
    <w:rsid w:val="724069D1"/>
    <w:rsid w:val="72E17A8D"/>
    <w:rsid w:val="74F52B5C"/>
    <w:rsid w:val="75055E35"/>
    <w:rsid w:val="76F90D35"/>
    <w:rsid w:val="799F369A"/>
    <w:rsid w:val="79D616A3"/>
    <w:rsid w:val="7B677150"/>
    <w:rsid w:val="7BAC391E"/>
    <w:rsid w:val="7CF36B84"/>
    <w:rsid w:val="7D6C2781"/>
    <w:rsid w:val="7E002EC9"/>
    <w:rsid w:val="7FFF4290"/>
    <w:rsid w:val="DC9F0CC4"/>
    <w:rsid w:val="F33F81D2"/>
    <w:rsid w:val="F7EB6A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5">
    <w:name w:val="heading 2"/>
    <w:basedOn w:val="1"/>
    <w:next w:val="1"/>
    <w:qFormat/>
    <w:uiPriority w:val="1"/>
    <w:pPr>
      <w:spacing w:before="25"/>
      <w:ind w:left="8" w:right="5"/>
      <w:jc w:val="center"/>
      <w:outlineLvl w:val="1"/>
    </w:pPr>
    <w:rPr>
      <w:rFonts w:ascii="黑体" w:hAnsi="黑体" w:eastAsia="黑体" w:cs="黑体"/>
      <w:sz w:val="44"/>
      <w:szCs w:val="44"/>
      <w:lang w:val="en-US" w:eastAsia="zh-CN" w:bidi="ar-SA"/>
    </w:rPr>
  </w:style>
  <w:style w:type="paragraph" w:styleId="6">
    <w:name w:val="heading 3"/>
    <w:basedOn w:val="1"/>
    <w:next w:val="1"/>
    <w:qFormat/>
    <w:uiPriority w:val="1"/>
    <w:pPr>
      <w:spacing w:before="49"/>
      <w:ind w:left="4" w:right="5"/>
      <w:jc w:val="center"/>
      <w:outlineLvl w:val="2"/>
    </w:pPr>
    <w:rPr>
      <w:rFonts w:ascii="黑体" w:hAnsi="黑体" w:eastAsia="黑体" w:cs="黑体"/>
      <w:sz w:val="36"/>
      <w:szCs w:val="36"/>
      <w:lang w:val="en-US" w:eastAsia="zh-CN" w:bidi="ar-SA"/>
    </w:rPr>
  </w:style>
  <w:style w:type="character" w:default="1" w:styleId="11">
    <w:name w:val="Default Paragraph Font"/>
    <w:semiHidden/>
    <w:qFormat/>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1"/>
    <w:rPr>
      <w:rFonts w:ascii="仿宋_GB2312" w:hAnsi="仿宋_GB2312" w:eastAsia="仿宋_GB2312" w:cs="仿宋_GB2312"/>
      <w:sz w:val="32"/>
      <w:szCs w:val="32"/>
      <w:lang w:val="en-US" w:eastAsia="zh-CN" w:bidi="ar-SA"/>
    </w:rPr>
  </w:style>
  <w:style w:type="paragraph" w:styleId="3">
    <w:name w:val="Title"/>
    <w:basedOn w:val="1"/>
    <w:next w:val="1"/>
    <w:qFormat/>
    <w:uiPriority w:val="10"/>
    <w:pPr>
      <w:jc w:val="center"/>
      <w:outlineLvl w:val="0"/>
    </w:pPr>
    <w:rPr>
      <w:rFonts w:hint="eastAsia" w:ascii="方正小标宋_GBK" w:hAnsi="方正小标宋_GBK" w:eastAsia="方正小标宋_GBK"/>
      <w:sz w:val="44"/>
      <w:szCs w:val="44"/>
    </w:rPr>
  </w:style>
  <w:style w:type="paragraph" w:styleId="7">
    <w:name w:val="annotation text"/>
    <w:basedOn w:val="1"/>
    <w:qFormat/>
    <w:uiPriority w:val="0"/>
    <w:pPr>
      <w:jc w:val="left"/>
    </w:p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character" w:styleId="13">
    <w:name w:val="page number"/>
    <w:unhideWhenUsed/>
    <w:qFormat/>
    <w:uiPriority w:val="99"/>
    <w:rPr>
      <w:rFonts w:ascii="Times New Roman" w:hAnsi="Times New Roman" w:eastAsia="宋体" w:cs="Times New Roman"/>
    </w:rPr>
  </w:style>
  <w:style w:type="character" w:styleId="14">
    <w:name w:val="FollowedHyperlink"/>
    <w:basedOn w:val="11"/>
    <w:qFormat/>
    <w:uiPriority w:val="0"/>
    <w:rPr>
      <w:color w:val="333333"/>
      <w:u w:val="none"/>
    </w:rPr>
  </w:style>
  <w:style w:type="character" w:styleId="15">
    <w:name w:val="Hyperlink"/>
    <w:basedOn w:val="11"/>
    <w:qFormat/>
    <w:uiPriority w:val="0"/>
    <w:rPr>
      <w:color w:val="333333"/>
      <w:u w:val="none"/>
    </w:rPr>
  </w:style>
  <w:style w:type="character" w:customStyle="1" w:styleId="17">
    <w:name w:val="fontstyle01"/>
    <w:basedOn w:val="11"/>
    <w:qFormat/>
    <w:uiPriority w:val="0"/>
    <w:rPr>
      <w:rFonts w:ascii="仿宋_GB2312" w:hAnsi="仿宋_GB2312" w:eastAsia="仿宋_GB2312" w:cs="仿宋_GB2312"/>
      <w:color w:val="000008"/>
      <w:sz w:val="32"/>
      <w:szCs w:val="32"/>
    </w:rPr>
  </w:style>
  <w:style w:type="character" w:customStyle="1" w:styleId="18">
    <w:name w:val="fontstyle21"/>
    <w:basedOn w:val="11"/>
    <w:qFormat/>
    <w:uiPriority w:val="0"/>
    <w:rPr>
      <w:rFonts w:ascii="TimesNewRomanPSMT" w:hAnsi="TimesNewRomanPSMT" w:eastAsia="TimesNewRomanPSMT" w:cs="TimesNewRomanPSMT"/>
      <w:color w:val="000008"/>
      <w:sz w:val="32"/>
      <w:szCs w:val="32"/>
    </w:rPr>
  </w:style>
  <w:style w:type="character" w:customStyle="1" w:styleId="19">
    <w:name w:val="fontstyle11"/>
    <w:basedOn w:val="11"/>
    <w:qFormat/>
    <w:uiPriority w:val="0"/>
    <w:rPr>
      <w:rFonts w:ascii="TimesNewRomanPSMT" w:hAnsi="TimesNewRomanPSMT" w:eastAsia="TimesNewRomanPSMT" w:cs="TimesNewRomanPSMT"/>
      <w:color w:val="000008"/>
      <w:sz w:val="32"/>
      <w:szCs w:val="32"/>
    </w:rPr>
  </w:style>
  <w:style w:type="paragraph" w:customStyle="1" w:styleId="20">
    <w:name w:val="Table Paragraph"/>
    <w:basedOn w:val="1"/>
    <w:qFormat/>
    <w:uiPriority w:val="1"/>
    <w:rPr>
      <w:rFonts w:ascii="仿宋_GB2312" w:hAnsi="仿宋_GB2312" w:eastAsia="仿宋_GB2312" w:cs="仿宋_GB2312"/>
      <w:lang w:val="en-US" w:eastAsia="zh-CN" w:bidi="ar-SA"/>
    </w:rPr>
  </w:style>
  <w:style w:type="paragraph" w:customStyle="1" w:styleId="21">
    <w:name w:val="List Paragraph"/>
    <w:basedOn w:val="1"/>
    <w:qFormat/>
    <w:uiPriority w:val="1"/>
    <w:pPr>
      <w:ind w:left="280" w:firstLine="638"/>
    </w:pPr>
    <w:rPr>
      <w:rFonts w:ascii="仿宋_GB2312" w:hAnsi="仿宋_GB2312" w:eastAsia="仿宋_GB2312" w:cs="仿宋_GB2312"/>
      <w:lang w:val="en-US" w:eastAsia="zh-CN" w:bidi="ar-SA"/>
    </w:rPr>
  </w:style>
  <w:style w:type="paragraph" w:customStyle="1" w:styleId="22">
    <w:name w:val="Default Paragraph Font Para Char Char Char Char Char Char"/>
    <w:basedOn w:val="1"/>
    <w:qFormat/>
    <w:uiPriority w:val="0"/>
    <w:pPr>
      <w:widowControl/>
      <w:spacing w:after="160" w:afterLines="0" w:line="240" w:lineRule="exact"/>
      <w:jc w:val="left"/>
    </w:pPr>
    <w:rPr>
      <w:rFonts w:ascii="Verdana" w:hAnsi="Verdana" w:eastAsia="宋体" w:cs="Verdana"/>
      <w:kern w:val="0"/>
      <w:sz w:val="20"/>
      <w:szCs w:val="20"/>
      <w:lang w:eastAsia="en-US"/>
    </w:rPr>
  </w:style>
  <w:style w:type="character" w:customStyle="1" w:styleId="23">
    <w:name w:val="layui-laypage-curr"/>
    <w:basedOn w:val="11"/>
    <w:qFormat/>
    <w:uiPriority w:val="0"/>
  </w:style>
  <w:style w:type="character" w:customStyle="1" w:styleId="24">
    <w:name w:val="layui-this"/>
    <w:basedOn w:val="11"/>
    <w:qFormat/>
    <w:uiPriority w:val="0"/>
    <w:rPr>
      <w:bdr w:val="single" w:color="EEEEEE" w:sz="4" w:space="0"/>
      <w:shd w:val="clear" w:fill="FFFFFF"/>
    </w:rPr>
  </w:style>
  <w:style w:type="character" w:customStyle="1" w:styleId="25">
    <w:name w:val="first-child"/>
    <w:basedOn w:val="11"/>
    <w:qFormat/>
    <w:uiPriority w:val="0"/>
  </w:style>
  <w:style w:type="character" w:customStyle="1" w:styleId="26">
    <w:name w:val="layui-this2"/>
    <w:basedOn w:val="11"/>
    <w:qFormat/>
    <w:uiPriority w:val="0"/>
    <w:rPr>
      <w:bdr w:val="single" w:color="EEEEEE" w:sz="4" w:space="0"/>
      <w:shd w:val="clear" w:fill="FFFFFF"/>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3196</Words>
  <Characters>3300</Characters>
  <Lines>0</Lines>
  <Paragraphs>0</Paragraphs>
  <TotalTime>17</TotalTime>
  <ScaleCrop>false</ScaleCrop>
  <LinksUpToDate>false</LinksUpToDate>
  <CharactersWithSpaces>4285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2023-03-08T22:48:00Z</dcterms:created>
  <dc:creator>20120010</dc:creator>
  <cp:lastModifiedBy>孙靖</cp:lastModifiedBy>
  <cp:lastPrinted>2024-01-08T01:25:14Z</cp:lastPrinted>
  <dcterms:modified xsi:type="dcterms:W3CDTF">2024-01-08T01:26:59Z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A6873F57EF8943D0BBF0AD572A8E3623</vt:lpwstr>
  </property>
</Properties>
</file>