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00" w:lineRule="exact"/>
        <w:jc w:val="center"/>
        <w:rPr>
          <w:rFonts w:hint="eastAsia" w:asciiTheme="majorEastAsia" w:hAnsiTheme="majorEastAsia" w:eastAsiaTheme="majorEastAsia" w:cstheme="majorEastAsia"/>
          <w:bCs/>
          <w:sz w:val="44"/>
          <w:szCs w:val="44"/>
          <w:lang w:bidi="ar-SA"/>
        </w:rPr>
      </w:pPr>
      <w:r>
        <w:rPr>
          <w:sz w:val="44"/>
        </w:rPr>
        <mc:AlternateContent>
          <mc:Choice Requires="wps">
            <w:drawing>
              <wp:anchor distT="0" distB="0" distL="114300" distR="114300" simplePos="0" relativeHeight="251659264" behindDoc="0" locked="0" layoutInCell="1" allowOverlap="1">
                <wp:simplePos x="0" y="0"/>
                <wp:positionH relativeFrom="column">
                  <wp:posOffset>-737870</wp:posOffset>
                </wp:positionH>
                <wp:positionV relativeFrom="paragraph">
                  <wp:posOffset>-709295</wp:posOffset>
                </wp:positionV>
                <wp:extent cx="885825" cy="542925"/>
                <wp:effectExtent l="4445" t="4445" r="5080" b="5080"/>
                <wp:wrapNone/>
                <wp:docPr id="1" name="文本框 1"/>
                <wp:cNvGraphicFramePr/>
                <a:graphic xmlns:a="http://schemas.openxmlformats.org/drawingml/2006/main">
                  <a:graphicData uri="http://schemas.microsoft.com/office/word/2010/wordprocessingShape">
                    <wps:wsp>
                      <wps:cNvSpPr txBox="1"/>
                      <wps:spPr>
                        <a:xfrm>
                          <a:off x="784860" y="448945"/>
                          <a:ext cx="885825" cy="542925"/>
                        </a:xfrm>
                        <a:prstGeom prst="rect">
                          <a:avLst/>
                        </a:prstGeom>
                        <a:solidFill>
                          <a:schemeClr val="lt1"/>
                        </a:solidFill>
                        <a:ln w="6350">
                          <a:solidFill>
                            <a:schemeClr val="bg1"/>
                          </a:solid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right="0" w:rightChars="0"/>
                              <w:jc w:val="both"/>
                              <w:textAlignment w:val="auto"/>
                              <w:outlineLvl w:val="9"/>
                              <w:rPr>
                                <w:rFonts w:hint="default" w:ascii="黑体" w:hAnsi="黑体" w:eastAsia="黑体" w:cs="黑体"/>
                                <w:b w:val="0"/>
                                <w:i w:val="0"/>
                                <w:caps w:val="0"/>
                                <w:color w:val="000000" w:themeColor="text1"/>
                                <w:spacing w:val="0"/>
                                <w:kern w:val="2"/>
                                <w:sz w:val="32"/>
                                <w:szCs w:val="32"/>
                                <w:highlight w:val="none"/>
                                <w:lang w:val="en-US" w:eastAsia="zh-CN" w:bidi="ar-SA"/>
                                <w14:textFill>
                                  <w14:solidFill>
                                    <w14:schemeClr w14:val="tx1"/>
                                  </w14:solidFill>
                                </w14:textFill>
                              </w:rPr>
                            </w:pPr>
                            <w:r>
                              <w:rPr>
                                <w:rFonts w:hint="eastAsia" w:ascii="黑体" w:hAnsi="黑体" w:eastAsia="黑体" w:cs="黑体"/>
                                <w:b w:val="0"/>
                                <w:i w:val="0"/>
                                <w:caps w:val="0"/>
                                <w:color w:val="000000" w:themeColor="text1"/>
                                <w:spacing w:val="0"/>
                                <w:kern w:val="2"/>
                                <w:sz w:val="32"/>
                                <w:szCs w:val="32"/>
                                <w:highlight w:val="none"/>
                                <w:lang w:val="en-US" w:eastAsia="zh-CN" w:bidi="ar-SA"/>
                                <w14:textFill>
                                  <w14:solidFill>
                                    <w14:schemeClr w14:val="tx1"/>
                                  </w14:solidFill>
                                </w14:textFill>
                              </w:rPr>
                              <w:t>附件</w:t>
                            </w:r>
                            <w:ins w:id="0" w:author="市住房和城乡建设局发文员" w:date="2022-06-02T09:13:44Z">
                              <w:r>
                                <w:rPr>
                                  <w:rFonts w:hint="eastAsia" w:ascii="黑体" w:hAnsi="黑体" w:eastAsia="黑体" w:cs="黑体"/>
                                  <w:b w:val="0"/>
                                  <w:i w:val="0"/>
                                  <w:caps w:val="0"/>
                                  <w:color w:val="000000" w:themeColor="text1"/>
                                  <w:spacing w:val="0"/>
                                  <w:kern w:val="2"/>
                                  <w:sz w:val="32"/>
                                  <w:szCs w:val="32"/>
                                  <w:highlight w:val="none"/>
                                  <w:lang w:val="en-US" w:eastAsia="zh-CN" w:bidi="ar-SA"/>
                                  <w14:textFill>
                                    <w14:solidFill>
                                      <w14:schemeClr w14:val="tx1"/>
                                    </w14:solidFill>
                                  </w14:textFill>
                                </w:rPr>
                                <w:t>：</w:t>
                              </w:r>
                            </w:ins>
                            <w:r>
                              <w:rPr>
                                <w:rFonts w:hint="eastAsia" w:ascii="黑体" w:hAnsi="黑体" w:eastAsia="黑体" w:cs="黑体"/>
                                <w:b w:val="0"/>
                                <w:i w:val="0"/>
                                <w:caps w:val="0"/>
                                <w:color w:val="000000" w:themeColor="text1"/>
                                <w:spacing w:val="0"/>
                                <w:kern w:val="2"/>
                                <w:sz w:val="32"/>
                                <w:szCs w:val="32"/>
                                <w:highlight w:val="none"/>
                                <w:lang w:val="en-US" w:eastAsia="zh-CN" w:bidi="ar-SA"/>
                                <w14:textFill>
                                  <w14:solidFill>
                                    <w14:schemeClr w14:val="tx1"/>
                                  </w14:solidFill>
                                </w14:textFill>
                              </w:rPr>
                              <w:t>1</w:t>
                            </w:r>
                          </w:p>
                          <w:p>
                            <w:pPr>
                              <w:rPr>
                                <w:rFonts w:hint="eastAsia" w:eastAsia="仿宋_GB2312"/>
                                <w:lang w:eastAsia="zh-CN"/>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58.1pt;margin-top:-55.85pt;height:42.75pt;width:69.75pt;z-index:251659264;mso-width-relative:page;mso-height-relative:page;" fillcolor="#FFFFFF [3201]" filled="t" stroked="t" coordsize="21600,21600" o:gfxdata="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CFR8eR2AAAAAwBAAAPAAAAAAAAAAEAIAAAACIAAABk&#10;cnMvZG93bnJldi54bWxQSwECFAAUAAAACACHTuJAJq/rUj8CAABzBAAADgAAAAAAAAABACAAAAAn&#10;AQAAZHJzL2Uyb0RvYy54bWxQSwUGAAAAAAYABgBZAQAA2AUAAAAA&#10;">
                <v:fill on="t" focussize="0,0"/>
                <v:stroke weight="0.5pt" color="#FFFFFF [3212]" joinstyle="round"/>
                <v:imagedata o:title=""/>
                <o:lock v:ext="edit" aspectratio="f"/>
                <v:textbox>
                  <w:txbxContent>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right="0" w:rightChars="0"/>
                        <w:jc w:val="both"/>
                        <w:textAlignment w:val="auto"/>
                        <w:outlineLvl w:val="9"/>
                        <w:rPr>
                          <w:rFonts w:hint="default" w:ascii="黑体" w:hAnsi="黑体" w:eastAsia="黑体" w:cs="黑体"/>
                          <w:b w:val="0"/>
                          <w:i w:val="0"/>
                          <w:caps w:val="0"/>
                          <w:color w:val="000000" w:themeColor="text1"/>
                          <w:spacing w:val="0"/>
                          <w:kern w:val="2"/>
                          <w:sz w:val="32"/>
                          <w:szCs w:val="32"/>
                          <w:highlight w:val="none"/>
                          <w:lang w:val="en-US" w:eastAsia="zh-CN" w:bidi="ar-SA"/>
                          <w14:textFill>
                            <w14:solidFill>
                              <w14:schemeClr w14:val="tx1"/>
                            </w14:solidFill>
                          </w14:textFill>
                        </w:rPr>
                      </w:pPr>
                      <w:r>
                        <w:rPr>
                          <w:rFonts w:hint="eastAsia" w:ascii="黑体" w:hAnsi="黑体" w:eastAsia="黑体" w:cs="黑体"/>
                          <w:b w:val="0"/>
                          <w:i w:val="0"/>
                          <w:caps w:val="0"/>
                          <w:color w:val="000000" w:themeColor="text1"/>
                          <w:spacing w:val="0"/>
                          <w:kern w:val="2"/>
                          <w:sz w:val="32"/>
                          <w:szCs w:val="32"/>
                          <w:highlight w:val="none"/>
                          <w:lang w:val="en-US" w:eastAsia="zh-CN" w:bidi="ar-SA"/>
                          <w14:textFill>
                            <w14:solidFill>
                              <w14:schemeClr w14:val="tx1"/>
                            </w14:solidFill>
                          </w14:textFill>
                        </w:rPr>
                        <w:t>附件</w:t>
                      </w:r>
                      <w:ins w:id="1" w:author="市住房和城乡建设局发文员" w:date="2022-06-02T09:13:44Z">
                        <w:r>
                          <w:rPr>
                            <w:rFonts w:hint="eastAsia" w:ascii="黑体" w:hAnsi="黑体" w:eastAsia="黑体" w:cs="黑体"/>
                            <w:b w:val="0"/>
                            <w:i w:val="0"/>
                            <w:caps w:val="0"/>
                            <w:color w:val="000000" w:themeColor="text1"/>
                            <w:spacing w:val="0"/>
                            <w:kern w:val="2"/>
                            <w:sz w:val="32"/>
                            <w:szCs w:val="32"/>
                            <w:highlight w:val="none"/>
                            <w:lang w:val="en-US" w:eastAsia="zh-CN" w:bidi="ar-SA"/>
                            <w14:textFill>
                              <w14:solidFill>
                                <w14:schemeClr w14:val="tx1"/>
                              </w14:solidFill>
                            </w14:textFill>
                          </w:rPr>
                          <w:t>：</w:t>
                        </w:r>
                      </w:ins>
                      <w:r>
                        <w:rPr>
                          <w:rFonts w:hint="eastAsia" w:ascii="黑体" w:hAnsi="黑体" w:eastAsia="黑体" w:cs="黑体"/>
                          <w:b w:val="0"/>
                          <w:i w:val="0"/>
                          <w:caps w:val="0"/>
                          <w:color w:val="000000" w:themeColor="text1"/>
                          <w:spacing w:val="0"/>
                          <w:kern w:val="2"/>
                          <w:sz w:val="32"/>
                          <w:szCs w:val="32"/>
                          <w:highlight w:val="none"/>
                          <w:lang w:val="en-US" w:eastAsia="zh-CN" w:bidi="ar-SA"/>
                          <w14:textFill>
                            <w14:solidFill>
                              <w14:schemeClr w14:val="tx1"/>
                            </w14:solidFill>
                          </w14:textFill>
                        </w:rPr>
                        <w:t>1</w:t>
                      </w:r>
                    </w:p>
                    <w:p>
                      <w:pPr>
                        <w:rPr>
                          <w:rFonts w:hint="eastAsia" w:eastAsia="仿宋_GB2312"/>
                          <w:lang w:eastAsia="zh-CN"/>
                        </w:rPr>
                      </w:pPr>
                    </w:p>
                  </w:txbxContent>
                </v:textbox>
              </v:shape>
            </w:pict>
          </mc:Fallback>
        </mc:AlternateContent>
      </w:r>
      <w:r>
        <w:rPr>
          <w:rFonts w:hint="eastAsia" w:asciiTheme="majorEastAsia" w:hAnsiTheme="majorEastAsia" w:eastAsiaTheme="majorEastAsia" w:cstheme="majorEastAsia"/>
          <w:bCs/>
          <w:sz w:val="44"/>
          <w:szCs w:val="44"/>
          <w:lang w:val="en-US" w:eastAsia="zh-CN" w:bidi="ar-SA"/>
        </w:rPr>
        <w:t>江门市建设工程消防设计审查验收专家</w:t>
      </w:r>
      <w:r>
        <w:rPr>
          <w:rFonts w:hint="eastAsia" w:asciiTheme="majorEastAsia" w:hAnsiTheme="majorEastAsia" w:eastAsiaTheme="majorEastAsia" w:cstheme="majorEastAsia"/>
          <w:bCs/>
          <w:sz w:val="44"/>
          <w:szCs w:val="44"/>
          <w:lang w:bidi="ar-SA"/>
        </w:rPr>
        <w:t>推荐表</w:t>
      </w:r>
    </w:p>
    <w:p>
      <w:pPr>
        <w:adjustRightInd w:val="0"/>
        <w:snapToGrid w:val="0"/>
        <w:spacing w:line="600" w:lineRule="exact"/>
        <w:jc w:val="left"/>
        <w:rPr>
          <w:rFonts w:hint="eastAsia" w:ascii="黑体" w:hAnsi="黑体" w:eastAsia="黑体" w:cs="黑体"/>
          <w:bCs/>
          <w:sz w:val="28"/>
          <w:szCs w:val="28"/>
          <w:lang w:val="en-US" w:eastAsia="zh-CN" w:bidi="ar-SA"/>
        </w:rPr>
      </w:pPr>
      <w:r>
        <w:rPr>
          <w:rFonts w:hint="eastAsia" w:ascii="黑体" w:hAnsi="黑体" w:eastAsia="黑体" w:cs="黑体"/>
          <w:bCs/>
          <w:sz w:val="28"/>
          <w:szCs w:val="28"/>
          <w:lang w:bidi="ar-SA"/>
        </w:rPr>
        <w:t>推荐单位</w:t>
      </w:r>
      <w:r>
        <w:rPr>
          <w:rFonts w:hint="eastAsia" w:ascii="黑体" w:hAnsi="黑体" w:eastAsia="黑体" w:cs="黑体"/>
          <w:bCs/>
          <w:sz w:val="28"/>
          <w:szCs w:val="28"/>
          <w:lang w:eastAsia="zh-CN" w:bidi="ar-SA"/>
        </w:rPr>
        <w:t>（盖章）</w:t>
      </w:r>
      <w:r>
        <w:rPr>
          <w:rFonts w:hint="eastAsia" w:ascii="黑体" w:hAnsi="黑体" w:eastAsia="黑体" w:cs="黑体"/>
          <w:bCs/>
          <w:sz w:val="28"/>
          <w:szCs w:val="28"/>
          <w:lang w:bidi="ar-SA"/>
        </w:rPr>
        <w:t>：</w:t>
      </w:r>
      <w:r>
        <w:rPr>
          <w:rFonts w:hint="eastAsia" w:ascii="黑体" w:hAnsi="黑体" w:eastAsia="黑体" w:cs="黑体"/>
          <w:bCs/>
          <w:sz w:val="28"/>
          <w:szCs w:val="28"/>
          <w:lang w:val="en-US" w:eastAsia="zh-CN" w:bidi="ar-SA"/>
        </w:rPr>
        <w:t xml:space="preserve">                   </w:t>
      </w:r>
    </w:p>
    <w:tbl>
      <w:tblPr>
        <w:tblStyle w:val="9"/>
        <w:tblW w:w="93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2"/>
        <w:gridCol w:w="1817"/>
        <w:gridCol w:w="766"/>
        <w:gridCol w:w="784"/>
        <w:gridCol w:w="844"/>
        <w:gridCol w:w="356"/>
        <w:gridCol w:w="650"/>
        <w:gridCol w:w="268"/>
        <w:gridCol w:w="709"/>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46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eastAsia="仿宋_GB2312" w:asciiTheme="minorEastAsia" w:hAnsiTheme="minorEastAsia"/>
                <w:sz w:val="24"/>
                <w:szCs w:val="24"/>
                <w:lang w:bidi="ar-SA"/>
              </w:rPr>
            </w:pPr>
            <w:r>
              <w:rPr>
                <w:rFonts w:eastAsia="仿宋_GB2312" w:asciiTheme="minorEastAsia" w:hAnsiTheme="minorEastAsia"/>
                <w:sz w:val="24"/>
                <w:szCs w:val="24"/>
                <w:lang w:bidi="ar-SA"/>
              </w:rPr>
              <w:t>姓名</w:t>
            </w:r>
          </w:p>
        </w:tc>
        <w:tc>
          <w:tcPr>
            <w:tcW w:w="1817"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eastAsia="仿宋_GB2312" w:asciiTheme="minorEastAsia" w:hAnsiTheme="minorEastAsia"/>
                <w:sz w:val="24"/>
                <w:szCs w:val="24"/>
                <w:lang w:bidi="ar-SA"/>
              </w:rPr>
            </w:pPr>
          </w:p>
        </w:tc>
        <w:tc>
          <w:tcPr>
            <w:tcW w:w="766"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eastAsia="仿宋_GB2312" w:asciiTheme="minorEastAsia" w:hAnsiTheme="minorEastAsia"/>
                <w:sz w:val="24"/>
                <w:szCs w:val="24"/>
                <w:lang w:bidi="ar-SA"/>
              </w:rPr>
            </w:pPr>
            <w:r>
              <w:rPr>
                <w:rFonts w:eastAsia="仿宋_GB2312" w:asciiTheme="minorEastAsia" w:hAnsiTheme="minorEastAsia"/>
                <w:sz w:val="24"/>
                <w:szCs w:val="24"/>
                <w:lang w:bidi="ar-SA"/>
              </w:rPr>
              <w:t>性别</w:t>
            </w:r>
          </w:p>
        </w:tc>
        <w:tc>
          <w:tcPr>
            <w:tcW w:w="78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eastAsia="仿宋_GB2312" w:asciiTheme="minorEastAsia" w:hAnsiTheme="minorEastAsia"/>
                <w:sz w:val="24"/>
                <w:szCs w:val="24"/>
                <w:lang w:bidi="ar-SA"/>
              </w:rPr>
            </w:pPr>
          </w:p>
        </w:tc>
        <w:tc>
          <w:tcPr>
            <w:tcW w:w="1200"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eastAsia="仿宋_GB2312" w:asciiTheme="minorEastAsia" w:hAnsiTheme="minorEastAsia"/>
                <w:sz w:val="24"/>
                <w:szCs w:val="24"/>
                <w:lang w:bidi="ar-SA"/>
              </w:rPr>
            </w:pPr>
            <w:r>
              <w:rPr>
                <w:rFonts w:eastAsia="仿宋_GB2312" w:asciiTheme="minorEastAsia" w:hAnsiTheme="minorEastAsia"/>
                <w:sz w:val="24"/>
                <w:szCs w:val="24"/>
                <w:lang w:bidi="ar-SA"/>
              </w:rPr>
              <w:t>出生</w:t>
            </w:r>
            <w:r>
              <w:rPr>
                <w:rFonts w:hint="eastAsia" w:eastAsia="仿宋_GB2312" w:asciiTheme="minorEastAsia" w:hAnsiTheme="minorEastAsia"/>
                <w:sz w:val="24"/>
                <w:szCs w:val="24"/>
                <w:lang w:bidi="ar-SA"/>
              </w:rPr>
              <w:t>年月</w:t>
            </w:r>
          </w:p>
        </w:tc>
        <w:tc>
          <w:tcPr>
            <w:tcW w:w="1627" w:type="dxa"/>
            <w:gridSpan w:val="3"/>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eastAsia="仿宋_GB2312" w:asciiTheme="minorEastAsia" w:hAnsiTheme="minorEastAsia"/>
                <w:sz w:val="24"/>
                <w:szCs w:val="24"/>
                <w:lang w:bidi="ar-SA"/>
              </w:rPr>
            </w:pPr>
          </w:p>
        </w:tc>
        <w:tc>
          <w:tcPr>
            <w:tcW w:w="1701"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eastAsia="仿宋_GB2312" w:asciiTheme="minorEastAsia" w:hAnsiTheme="minorEastAsia"/>
                <w:sz w:val="24"/>
                <w:szCs w:val="24"/>
                <w:lang w:bidi="ar-SA"/>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eastAsia="仿宋_GB2312" w:asciiTheme="minorEastAsia" w:hAnsiTheme="minorEastAsia"/>
                <w:sz w:val="24"/>
                <w:szCs w:val="24"/>
                <w:lang w:bidi="ar-SA"/>
              </w:rPr>
            </w:pPr>
            <w:r>
              <w:rPr>
                <w:rFonts w:eastAsia="仿宋_GB2312" w:asciiTheme="minorEastAsia" w:hAnsiTheme="minorEastAsia"/>
                <w:sz w:val="24"/>
                <w:szCs w:val="24"/>
                <w:lang w:bidi="ar-SA"/>
              </w:rPr>
              <w:t>（1寸免冠</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eastAsia="仿宋_GB2312" w:asciiTheme="minorEastAsia" w:hAnsiTheme="minorEastAsia"/>
                <w:sz w:val="24"/>
                <w:szCs w:val="24"/>
                <w:lang w:bidi="ar-SA"/>
              </w:rPr>
            </w:pPr>
            <w:r>
              <w:rPr>
                <w:rFonts w:eastAsia="仿宋_GB2312" w:asciiTheme="minorEastAsia" w:hAnsiTheme="minorEastAsia"/>
                <w:sz w:val="24"/>
                <w:szCs w:val="24"/>
                <w:lang w:bidi="ar-SA"/>
              </w:rPr>
              <w:t>彩色照片）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46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eastAsia="仿宋_GB2312" w:asciiTheme="minorEastAsia" w:hAnsiTheme="minorEastAsia"/>
                <w:sz w:val="24"/>
                <w:szCs w:val="24"/>
                <w:lang w:bidi="ar-SA"/>
              </w:rPr>
            </w:pPr>
            <w:r>
              <w:rPr>
                <w:rFonts w:hint="eastAsia" w:eastAsia="仿宋_GB2312" w:asciiTheme="minorEastAsia" w:hAnsiTheme="minorEastAsia"/>
                <w:sz w:val="24"/>
                <w:szCs w:val="24"/>
                <w:lang w:bidi="ar-SA"/>
              </w:rPr>
              <w:t>身份证号码</w:t>
            </w:r>
          </w:p>
        </w:tc>
        <w:tc>
          <w:tcPr>
            <w:tcW w:w="3367" w:type="dxa"/>
            <w:gridSpan w:val="3"/>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eastAsia="仿宋_GB2312" w:asciiTheme="minorEastAsia" w:hAnsiTheme="minorEastAsia"/>
                <w:sz w:val="24"/>
                <w:szCs w:val="24"/>
                <w:lang w:bidi="ar-SA"/>
              </w:rPr>
            </w:pPr>
          </w:p>
        </w:tc>
        <w:tc>
          <w:tcPr>
            <w:tcW w:w="1200"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eastAsia="仿宋_GB2312" w:asciiTheme="minorEastAsia" w:hAnsiTheme="minorEastAsia"/>
                <w:sz w:val="24"/>
                <w:szCs w:val="24"/>
                <w:lang w:bidi="ar-SA"/>
              </w:rPr>
            </w:pPr>
            <w:r>
              <w:rPr>
                <w:rFonts w:eastAsia="仿宋_GB2312" w:asciiTheme="minorEastAsia" w:hAnsiTheme="minorEastAsia"/>
                <w:sz w:val="24"/>
                <w:szCs w:val="24"/>
                <w:lang w:bidi="ar-SA"/>
              </w:rPr>
              <w:t>政治面貌</w:t>
            </w:r>
          </w:p>
        </w:tc>
        <w:tc>
          <w:tcPr>
            <w:tcW w:w="1627" w:type="dxa"/>
            <w:gridSpan w:val="3"/>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eastAsia="仿宋_GB2312" w:asciiTheme="minorEastAsia" w:hAnsiTheme="minorEastAsia"/>
                <w:sz w:val="24"/>
                <w:szCs w:val="24"/>
                <w:lang w:bidi="ar-SA"/>
              </w:rPr>
            </w:pPr>
          </w:p>
        </w:tc>
        <w:tc>
          <w:tcPr>
            <w:tcW w:w="1701"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eastAsia="仿宋_GB2312" w:asciiTheme="minorEastAsia" w:hAnsiTheme="minorEastAsia"/>
                <w:sz w:val="24"/>
                <w:szCs w:val="24"/>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46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eastAsia="仿宋_GB2312" w:asciiTheme="minorEastAsia" w:hAnsiTheme="minorEastAsia"/>
                <w:sz w:val="24"/>
                <w:szCs w:val="24"/>
                <w:lang w:bidi="ar-SA"/>
              </w:rPr>
            </w:pPr>
            <w:r>
              <w:rPr>
                <w:rFonts w:hint="eastAsia" w:eastAsia="仿宋_GB2312" w:asciiTheme="minorEastAsia" w:hAnsiTheme="minorEastAsia"/>
                <w:sz w:val="24"/>
                <w:szCs w:val="24"/>
                <w:lang w:bidi="ar-SA"/>
              </w:rPr>
              <w:t>工作状态</w:t>
            </w:r>
          </w:p>
        </w:tc>
        <w:tc>
          <w:tcPr>
            <w:tcW w:w="3367" w:type="dxa"/>
            <w:gridSpan w:val="3"/>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eastAsia="仿宋_GB2312" w:asciiTheme="minorEastAsia" w:hAnsiTheme="minorEastAsia"/>
                <w:sz w:val="24"/>
                <w:szCs w:val="24"/>
                <w:lang w:bidi="ar-SA"/>
              </w:rPr>
            </w:pPr>
            <w:r>
              <w:rPr>
                <w:rFonts w:hint="eastAsia" w:eastAsia="仿宋_GB2312" w:asciiTheme="minorEastAsia" w:hAnsiTheme="minorEastAsia"/>
                <w:sz w:val="24"/>
                <w:szCs w:val="24"/>
                <w:lang w:bidi="ar-SA"/>
              </w:rPr>
              <w:t>□在职   □退休</w:t>
            </w:r>
          </w:p>
        </w:tc>
        <w:tc>
          <w:tcPr>
            <w:tcW w:w="1200"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eastAsia="仿宋_GB2312" w:asciiTheme="minorEastAsia" w:hAnsiTheme="minorEastAsia"/>
                <w:sz w:val="24"/>
                <w:szCs w:val="24"/>
                <w:lang w:bidi="ar-SA"/>
              </w:rPr>
            </w:pPr>
            <w:r>
              <w:rPr>
                <w:rFonts w:hint="eastAsia" w:eastAsia="仿宋_GB2312" w:asciiTheme="minorEastAsia" w:hAnsiTheme="minorEastAsia"/>
                <w:sz w:val="24"/>
                <w:szCs w:val="24"/>
                <w:lang w:bidi="ar-SA"/>
              </w:rPr>
              <w:t>健康状况</w:t>
            </w:r>
          </w:p>
        </w:tc>
        <w:tc>
          <w:tcPr>
            <w:tcW w:w="1627" w:type="dxa"/>
            <w:gridSpan w:val="3"/>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eastAsia="仿宋_GB2312" w:asciiTheme="minorEastAsia" w:hAnsiTheme="minorEastAsia"/>
                <w:sz w:val="24"/>
                <w:szCs w:val="24"/>
                <w:lang w:bidi="ar-SA"/>
              </w:rPr>
            </w:pPr>
          </w:p>
        </w:tc>
        <w:tc>
          <w:tcPr>
            <w:tcW w:w="1701"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eastAsia="仿宋_GB2312" w:asciiTheme="minorEastAsia" w:hAnsiTheme="minorEastAsia"/>
                <w:sz w:val="24"/>
                <w:szCs w:val="24"/>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46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eastAsia="仿宋_GB2312" w:asciiTheme="minorEastAsia" w:hAnsiTheme="minorEastAsia"/>
                <w:sz w:val="24"/>
                <w:szCs w:val="24"/>
                <w:lang w:bidi="ar-SA"/>
              </w:rPr>
            </w:pPr>
            <w:r>
              <w:rPr>
                <w:rFonts w:hint="eastAsia" w:eastAsia="仿宋_GB2312" w:asciiTheme="minorEastAsia" w:hAnsiTheme="minorEastAsia"/>
                <w:sz w:val="24"/>
                <w:szCs w:val="24"/>
                <w:lang w:bidi="ar-SA"/>
              </w:rPr>
              <w:t>通讯地址</w:t>
            </w:r>
          </w:p>
        </w:tc>
        <w:tc>
          <w:tcPr>
            <w:tcW w:w="3367" w:type="dxa"/>
            <w:gridSpan w:val="3"/>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eastAsia="仿宋_GB2312" w:asciiTheme="minorEastAsia" w:hAnsiTheme="minorEastAsia"/>
                <w:sz w:val="24"/>
                <w:szCs w:val="24"/>
                <w:lang w:bidi="ar-SA"/>
              </w:rPr>
            </w:pPr>
          </w:p>
        </w:tc>
        <w:tc>
          <w:tcPr>
            <w:tcW w:w="1200"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hint="eastAsia" w:asciiTheme="minorEastAsia" w:hAnsiTheme="minorEastAsia" w:eastAsiaTheme="minorEastAsia"/>
                <w:sz w:val="24"/>
                <w:szCs w:val="24"/>
                <w:lang w:eastAsia="zh-CN" w:bidi="ar-SA"/>
              </w:rPr>
            </w:pPr>
            <w:r>
              <w:rPr>
                <w:rFonts w:hint="eastAsia" w:eastAsia="仿宋_GB2312" w:asciiTheme="minorEastAsia" w:hAnsiTheme="minorEastAsia"/>
                <w:sz w:val="24"/>
                <w:szCs w:val="24"/>
                <w:lang w:bidi="ar-SA"/>
              </w:rPr>
              <w:t>现常住</w:t>
            </w:r>
            <w:r>
              <w:rPr>
                <w:rFonts w:hint="eastAsia" w:eastAsia="仿宋_GB2312" w:asciiTheme="minorEastAsia" w:hAnsiTheme="minorEastAsia"/>
                <w:sz w:val="24"/>
                <w:szCs w:val="24"/>
                <w:lang w:eastAsia="zh-CN" w:bidi="ar-SA"/>
              </w:rPr>
              <w:t>地</w:t>
            </w:r>
          </w:p>
        </w:tc>
        <w:tc>
          <w:tcPr>
            <w:tcW w:w="1627" w:type="dxa"/>
            <w:gridSpan w:val="3"/>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eastAsia="仿宋_GB2312" w:asciiTheme="minorEastAsia" w:hAnsiTheme="minorEastAsia"/>
                <w:sz w:val="24"/>
                <w:szCs w:val="24"/>
                <w:lang w:bidi="ar-SA"/>
              </w:rPr>
            </w:pPr>
          </w:p>
        </w:tc>
        <w:tc>
          <w:tcPr>
            <w:tcW w:w="1701"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eastAsia="仿宋_GB2312" w:asciiTheme="minorEastAsia" w:hAnsiTheme="minorEastAsia"/>
                <w:sz w:val="24"/>
                <w:szCs w:val="24"/>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46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eastAsia="仿宋_GB2312" w:asciiTheme="minorEastAsia" w:hAnsiTheme="minorEastAsia"/>
                <w:sz w:val="24"/>
                <w:szCs w:val="24"/>
                <w:lang w:bidi="ar-SA"/>
              </w:rPr>
            </w:pPr>
            <w:r>
              <w:rPr>
                <w:rFonts w:hint="eastAsia" w:eastAsia="仿宋_GB2312" w:asciiTheme="minorEastAsia" w:hAnsiTheme="minorEastAsia"/>
                <w:sz w:val="24"/>
                <w:szCs w:val="24"/>
                <w:lang w:bidi="ar-SA"/>
              </w:rPr>
              <w:t>电子邮箱</w:t>
            </w:r>
          </w:p>
        </w:tc>
        <w:tc>
          <w:tcPr>
            <w:tcW w:w="3367" w:type="dxa"/>
            <w:gridSpan w:val="3"/>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eastAsia="仿宋_GB2312" w:asciiTheme="minorEastAsia" w:hAnsiTheme="minorEastAsia"/>
                <w:sz w:val="24"/>
                <w:szCs w:val="24"/>
                <w:lang w:bidi="ar-SA"/>
              </w:rPr>
            </w:pPr>
          </w:p>
        </w:tc>
        <w:tc>
          <w:tcPr>
            <w:tcW w:w="1200"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eastAsia="仿宋_GB2312" w:asciiTheme="minorEastAsia" w:hAnsiTheme="minorEastAsia"/>
                <w:sz w:val="24"/>
                <w:szCs w:val="24"/>
                <w:lang w:bidi="ar-SA"/>
              </w:rPr>
            </w:pPr>
            <w:r>
              <w:rPr>
                <w:rFonts w:hint="eastAsia" w:eastAsia="仿宋_GB2312" w:asciiTheme="minorEastAsia" w:hAnsiTheme="minorEastAsia"/>
                <w:sz w:val="24"/>
                <w:szCs w:val="24"/>
                <w:lang w:bidi="ar-SA"/>
              </w:rPr>
              <w:t>手机</w:t>
            </w:r>
          </w:p>
        </w:tc>
        <w:tc>
          <w:tcPr>
            <w:tcW w:w="1627" w:type="dxa"/>
            <w:gridSpan w:val="3"/>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eastAsia="仿宋_GB2312" w:asciiTheme="minorEastAsia" w:hAnsiTheme="minorEastAsia"/>
                <w:sz w:val="24"/>
                <w:szCs w:val="24"/>
                <w:lang w:bidi="ar-SA"/>
              </w:rPr>
            </w:pPr>
          </w:p>
        </w:tc>
        <w:tc>
          <w:tcPr>
            <w:tcW w:w="1701"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eastAsia="仿宋_GB2312" w:asciiTheme="minorEastAsia" w:hAnsiTheme="minorEastAsia"/>
                <w:sz w:val="24"/>
                <w:szCs w:val="24"/>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46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eastAsia="仿宋_GB2312" w:asciiTheme="minorEastAsia" w:hAnsiTheme="minorEastAsia"/>
                <w:sz w:val="24"/>
                <w:szCs w:val="24"/>
                <w:lang w:bidi="ar-SA"/>
              </w:rPr>
            </w:pPr>
            <w:r>
              <w:rPr>
                <w:rFonts w:hint="eastAsia" w:eastAsia="仿宋_GB2312" w:asciiTheme="minorEastAsia" w:hAnsiTheme="minorEastAsia"/>
                <w:sz w:val="24"/>
                <w:szCs w:val="24"/>
                <w:lang w:bidi="ar-SA"/>
              </w:rPr>
              <w:t>毕业院校</w:t>
            </w:r>
          </w:p>
        </w:tc>
        <w:tc>
          <w:tcPr>
            <w:tcW w:w="3367" w:type="dxa"/>
            <w:gridSpan w:val="3"/>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eastAsia="仿宋_GB2312" w:asciiTheme="minorEastAsia" w:hAnsiTheme="minorEastAsia"/>
                <w:sz w:val="24"/>
                <w:szCs w:val="24"/>
                <w:lang w:bidi="ar-SA"/>
              </w:rPr>
            </w:pPr>
          </w:p>
        </w:tc>
        <w:tc>
          <w:tcPr>
            <w:tcW w:w="1850" w:type="dxa"/>
            <w:gridSpan w:val="3"/>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eastAsia="仿宋_GB2312" w:asciiTheme="minorEastAsia" w:hAnsiTheme="minorEastAsia"/>
                <w:sz w:val="24"/>
                <w:szCs w:val="24"/>
                <w:lang w:bidi="ar-SA"/>
              </w:rPr>
            </w:pPr>
            <w:r>
              <w:rPr>
                <w:rFonts w:eastAsia="仿宋_GB2312" w:asciiTheme="minorEastAsia" w:hAnsiTheme="minorEastAsia"/>
                <w:sz w:val="24"/>
                <w:szCs w:val="24"/>
                <w:lang w:bidi="ar-SA"/>
              </w:rPr>
              <w:t>最高学历</w:t>
            </w:r>
          </w:p>
        </w:tc>
        <w:tc>
          <w:tcPr>
            <w:tcW w:w="2678" w:type="dxa"/>
            <w:gridSpan w:val="3"/>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eastAsia="仿宋_GB2312" w:asciiTheme="minorEastAsia" w:hAnsiTheme="minorEastAsia"/>
                <w:sz w:val="24"/>
                <w:szCs w:val="24"/>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46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eastAsia="仿宋_GB2312" w:asciiTheme="minorEastAsia" w:hAnsiTheme="minorEastAsia"/>
                <w:sz w:val="24"/>
                <w:szCs w:val="24"/>
                <w:lang w:bidi="ar-SA"/>
              </w:rPr>
            </w:pPr>
            <w:r>
              <w:rPr>
                <w:rFonts w:hint="eastAsia" w:eastAsia="仿宋_GB2312" w:asciiTheme="minorEastAsia" w:hAnsiTheme="minorEastAsia"/>
                <w:sz w:val="24"/>
                <w:szCs w:val="24"/>
                <w:lang w:bidi="ar-SA"/>
              </w:rPr>
              <w:t>现工作单位</w:t>
            </w:r>
          </w:p>
        </w:tc>
        <w:tc>
          <w:tcPr>
            <w:tcW w:w="3367" w:type="dxa"/>
            <w:gridSpan w:val="3"/>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eastAsia="仿宋_GB2312" w:asciiTheme="minorEastAsia" w:hAnsiTheme="minorEastAsia"/>
                <w:sz w:val="24"/>
                <w:szCs w:val="24"/>
                <w:lang w:bidi="ar-SA"/>
              </w:rPr>
            </w:pPr>
          </w:p>
        </w:tc>
        <w:tc>
          <w:tcPr>
            <w:tcW w:w="1850" w:type="dxa"/>
            <w:gridSpan w:val="3"/>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eastAsia="仿宋_GB2312" w:asciiTheme="minorEastAsia" w:hAnsiTheme="minorEastAsia"/>
                <w:sz w:val="24"/>
                <w:szCs w:val="24"/>
                <w:lang w:bidi="ar-SA"/>
              </w:rPr>
            </w:pPr>
            <w:r>
              <w:rPr>
                <w:rFonts w:eastAsia="仿宋_GB2312" w:asciiTheme="minorEastAsia" w:hAnsiTheme="minorEastAsia"/>
                <w:sz w:val="24"/>
                <w:szCs w:val="24"/>
                <w:lang w:bidi="ar-SA"/>
              </w:rPr>
              <w:t>从事专业年限</w:t>
            </w:r>
          </w:p>
        </w:tc>
        <w:tc>
          <w:tcPr>
            <w:tcW w:w="2678" w:type="dxa"/>
            <w:gridSpan w:val="3"/>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eastAsia="仿宋_GB2312" w:asciiTheme="minorEastAsia" w:hAnsiTheme="minorEastAsia"/>
                <w:sz w:val="24"/>
                <w:szCs w:val="24"/>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46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eastAsia="仿宋_GB2312" w:asciiTheme="minorEastAsia" w:hAnsiTheme="minorEastAsia"/>
                <w:sz w:val="24"/>
                <w:szCs w:val="24"/>
                <w:lang w:bidi="ar-SA"/>
              </w:rPr>
            </w:pPr>
            <w:r>
              <w:rPr>
                <w:rFonts w:hint="eastAsia" w:eastAsia="仿宋_GB2312" w:asciiTheme="minorEastAsia" w:hAnsiTheme="minorEastAsia"/>
                <w:sz w:val="24"/>
                <w:szCs w:val="24"/>
                <w:lang w:bidi="ar-SA"/>
              </w:rPr>
              <w:t>职务</w:t>
            </w:r>
          </w:p>
        </w:tc>
        <w:tc>
          <w:tcPr>
            <w:tcW w:w="3367" w:type="dxa"/>
            <w:gridSpan w:val="3"/>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eastAsia="仿宋_GB2312" w:asciiTheme="minorEastAsia" w:hAnsiTheme="minorEastAsia"/>
                <w:sz w:val="24"/>
                <w:szCs w:val="24"/>
                <w:lang w:bidi="ar-SA"/>
              </w:rPr>
            </w:pPr>
          </w:p>
        </w:tc>
        <w:tc>
          <w:tcPr>
            <w:tcW w:w="1850" w:type="dxa"/>
            <w:gridSpan w:val="3"/>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eastAsia="仿宋_GB2312" w:asciiTheme="minorEastAsia" w:hAnsiTheme="minorEastAsia"/>
                <w:sz w:val="24"/>
                <w:szCs w:val="24"/>
                <w:lang w:bidi="ar-SA"/>
              </w:rPr>
            </w:pPr>
            <w:r>
              <w:rPr>
                <w:rFonts w:hint="eastAsia" w:eastAsia="仿宋_GB2312" w:asciiTheme="minorEastAsia" w:hAnsiTheme="minorEastAsia"/>
                <w:sz w:val="24"/>
                <w:szCs w:val="24"/>
                <w:lang w:bidi="ar-SA"/>
              </w:rPr>
              <w:t>职称</w:t>
            </w:r>
          </w:p>
        </w:tc>
        <w:tc>
          <w:tcPr>
            <w:tcW w:w="2678" w:type="dxa"/>
            <w:gridSpan w:val="3"/>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eastAsia="仿宋_GB2312" w:asciiTheme="minorEastAsia" w:hAnsiTheme="minorEastAsia"/>
                <w:sz w:val="24"/>
                <w:szCs w:val="24"/>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46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eastAsia="仿宋_GB2312" w:asciiTheme="minorEastAsia" w:hAnsiTheme="minorEastAsia"/>
                <w:sz w:val="24"/>
                <w:szCs w:val="24"/>
                <w:lang w:bidi="ar-SA"/>
              </w:rPr>
            </w:pPr>
            <w:r>
              <w:rPr>
                <w:rFonts w:eastAsia="仿宋_GB2312" w:asciiTheme="minorEastAsia" w:hAnsiTheme="minorEastAsia"/>
                <w:sz w:val="24"/>
                <w:szCs w:val="24"/>
                <w:lang w:bidi="ar-SA"/>
              </w:rPr>
              <w:t>执业资格</w:t>
            </w:r>
            <w:r>
              <w:rPr>
                <w:rFonts w:hint="eastAsia" w:eastAsia="仿宋_GB2312" w:asciiTheme="minorEastAsia" w:hAnsiTheme="minorEastAsia"/>
                <w:sz w:val="24"/>
                <w:szCs w:val="24"/>
                <w:lang w:bidi="ar-SA"/>
              </w:rPr>
              <w:t>1</w:t>
            </w:r>
          </w:p>
        </w:tc>
        <w:tc>
          <w:tcPr>
            <w:tcW w:w="3367" w:type="dxa"/>
            <w:gridSpan w:val="3"/>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eastAsia="仿宋_GB2312" w:asciiTheme="minorEastAsia" w:hAnsiTheme="minorEastAsia"/>
                <w:sz w:val="24"/>
                <w:szCs w:val="24"/>
                <w:lang w:bidi="ar-SA"/>
              </w:rPr>
            </w:pPr>
          </w:p>
        </w:tc>
        <w:tc>
          <w:tcPr>
            <w:tcW w:w="1850" w:type="dxa"/>
            <w:gridSpan w:val="3"/>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eastAsia="仿宋_GB2312" w:asciiTheme="minorEastAsia" w:hAnsiTheme="minorEastAsia"/>
                <w:sz w:val="24"/>
                <w:szCs w:val="24"/>
                <w:lang w:bidi="ar-SA"/>
              </w:rPr>
            </w:pPr>
            <w:bookmarkStart w:id="0" w:name="_GoBack"/>
            <w:bookmarkEnd w:id="0"/>
            <w:r>
              <w:rPr>
                <w:rFonts w:eastAsia="仿宋_GB2312" w:asciiTheme="minorEastAsia" w:hAnsiTheme="minorEastAsia"/>
                <w:sz w:val="24"/>
                <w:szCs w:val="24"/>
                <w:lang w:bidi="ar-SA"/>
              </w:rPr>
              <w:t>注册证书编号</w:t>
            </w:r>
            <w:r>
              <w:rPr>
                <w:rFonts w:hint="eastAsia" w:eastAsia="仿宋_GB2312" w:asciiTheme="minorEastAsia" w:hAnsiTheme="minorEastAsia"/>
                <w:sz w:val="24"/>
                <w:szCs w:val="24"/>
                <w:lang w:bidi="ar-SA"/>
              </w:rPr>
              <w:t>1</w:t>
            </w:r>
          </w:p>
        </w:tc>
        <w:tc>
          <w:tcPr>
            <w:tcW w:w="2678" w:type="dxa"/>
            <w:gridSpan w:val="3"/>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eastAsia="仿宋_GB2312" w:asciiTheme="minorEastAsia" w:hAnsiTheme="minorEastAsia"/>
                <w:sz w:val="24"/>
                <w:szCs w:val="24"/>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46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eastAsia="仿宋_GB2312" w:asciiTheme="minorEastAsia" w:hAnsiTheme="minorEastAsia"/>
                <w:sz w:val="24"/>
                <w:szCs w:val="24"/>
                <w:lang w:bidi="ar-SA"/>
              </w:rPr>
            </w:pPr>
            <w:r>
              <w:rPr>
                <w:rFonts w:eastAsia="仿宋_GB2312" w:asciiTheme="minorEastAsia" w:hAnsiTheme="minorEastAsia"/>
                <w:sz w:val="24"/>
                <w:szCs w:val="24"/>
                <w:lang w:bidi="ar-SA"/>
              </w:rPr>
              <w:t>执业资格</w:t>
            </w:r>
            <w:r>
              <w:rPr>
                <w:rFonts w:hint="eastAsia" w:eastAsia="仿宋_GB2312" w:asciiTheme="minorEastAsia" w:hAnsiTheme="minorEastAsia"/>
                <w:sz w:val="24"/>
                <w:szCs w:val="24"/>
                <w:lang w:bidi="ar-SA"/>
              </w:rPr>
              <w:t>2</w:t>
            </w:r>
          </w:p>
        </w:tc>
        <w:tc>
          <w:tcPr>
            <w:tcW w:w="3367" w:type="dxa"/>
            <w:gridSpan w:val="3"/>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hint="eastAsia" w:eastAsia="仿宋_GB2312" w:asciiTheme="minorEastAsia" w:hAnsiTheme="minorEastAsia"/>
                <w:sz w:val="24"/>
                <w:szCs w:val="24"/>
                <w:lang w:eastAsia="zh-CN" w:bidi="ar-SA"/>
              </w:rPr>
            </w:pPr>
            <w:r>
              <w:rPr>
                <w:rFonts w:hint="eastAsia" w:asciiTheme="minorEastAsia" w:hAnsiTheme="minorEastAsia"/>
                <w:color w:val="44546A" w:themeColor="text2"/>
                <w:sz w:val="24"/>
                <w:szCs w:val="24"/>
                <w:lang w:eastAsia="zh-CN" w:bidi="ar-SA"/>
                <w14:textFill>
                  <w14:solidFill>
                    <w14:schemeClr w14:val="tx2"/>
                  </w14:solidFill>
                </w14:textFill>
              </w:rPr>
              <w:t>（可增加表格）</w:t>
            </w:r>
          </w:p>
        </w:tc>
        <w:tc>
          <w:tcPr>
            <w:tcW w:w="1850" w:type="dxa"/>
            <w:gridSpan w:val="3"/>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eastAsia="仿宋_GB2312" w:asciiTheme="minorEastAsia" w:hAnsiTheme="minorEastAsia"/>
                <w:sz w:val="24"/>
                <w:szCs w:val="24"/>
                <w:lang w:bidi="ar-SA"/>
              </w:rPr>
            </w:pPr>
            <w:r>
              <w:rPr>
                <w:rFonts w:eastAsia="仿宋_GB2312" w:asciiTheme="minorEastAsia" w:hAnsiTheme="minorEastAsia"/>
                <w:sz w:val="24"/>
                <w:szCs w:val="24"/>
                <w:lang w:bidi="ar-SA"/>
              </w:rPr>
              <w:t>注册证书编号</w:t>
            </w:r>
            <w:r>
              <w:rPr>
                <w:rFonts w:hint="eastAsia" w:eastAsia="仿宋_GB2312" w:asciiTheme="minorEastAsia" w:hAnsiTheme="minorEastAsia"/>
                <w:sz w:val="24"/>
                <w:szCs w:val="24"/>
                <w:lang w:bidi="ar-SA"/>
              </w:rPr>
              <w:t>2</w:t>
            </w:r>
          </w:p>
        </w:tc>
        <w:tc>
          <w:tcPr>
            <w:tcW w:w="2678" w:type="dxa"/>
            <w:gridSpan w:val="3"/>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eastAsia="仿宋_GB2312" w:asciiTheme="minorEastAsia" w:hAnsiTheme="minorEastAsia"/>
                <w:sz w:val="24"/>
                <w:szCs w:val="24"/>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357" w:type="dxa"/>
            <w:gridSpan w:val="1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eastAsia="仿宋_GB2312" w:asciiTheme="minorEastAsia" w:hAnsiTheme="minorEastAsia"/>
                <w:sz w:val="24"/>
                <w:szCs w:val="24"/>
                <w:lang w:bidi="ar-SA"/>
              </w:rPr>
            </w:pPr>
            <w:r>
              <w:rPr>
                <w:rFonts w:eastAsia="仿宋_GB2312" w:asciiTheme="minorEastAsia" w:hAnsiTheme="minorEastAsia"/>
                <w:b/>
                <w:bCs/>
                <w:sz w:val="24"/>
                <w:szCs w:val="24"/>
                <w:lang w:bidi="ar-SA"/>
              </w:rPr>
              <w:t>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46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eastAsia="仿宋_GB2312" w:asciiTheme="minorEastAsia" w:hAnsiTheme="minorEastAsia"/>
                <w:sz w:val="24"/>
                <w:szCs w:val="24"/>
                <w:lang w:bidi="ar-SA"/>
              </w:rPr>
            </w:pPr>
            <w:r>
              <w:rPr>
                <w:rFonts w:eastAsia="仿宋_GB2312" w:asciiTheme="minorEastAsia" w:hAnsiTheme="minorEastAsia"/>
                <w:sz w:val="24"/>
                <w:szCs w:val="24"/>
                <w:lang w:bidi="ar-SA"/>
              </w:rPr>
              <w:t>起止年月</w:t>
            </w:r>
          </w:p>
        </w:tc>
        <w:tc>
          <w:tcPr>
            <w:tcW w:w="5485" w:type="dxa"/>
            <w:gridSpan w:val="7"/>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eastAsia="仿宋_GB2312" w:asciiTheme="minorEastAsia" w:hAnsiTheme="minorEastAsia"/>
                <w:sz w:val="24"/>
                <w:szCs w:val="24"/>
                <w:lang w:bidi="ar-SA"/>
              </w:rPr>
            </w:pPr>
            <w:r>
              <w:rPr>
                <w:rFonts w:eastAsia="仿宋_GB2312" w:asciiTheme="minorEastAsia" w:hAnsiTheme="minorEastAsia"/>
                <w:sz w:val="24"/>
                <w:szCs w:val="24"/>
                <w:lang w:bidi="ar-SA"/>
              </w:rPr>
              <w:t>单位</w:t>
            </w:r>
          </w:p>
        </w:tc>
        <w:tc>
          <w:tcPr>
            <w:tcW w:w="2410"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eastAsia="仿宋_GB2312" w:asciiTheme="minorEastAsia" w:hAnsiTheme="minorEastAsia"/>
                <w:sz w:val="24"/>
                <w:szCs w:val="24"/>
                <w:lang w:bidi="ar-SA"/>
              </w:rPr>
            </w:pPr>
            <w:r>
              <w:rPr>
                <w:rFonts w:eastAsia="仿宋_GB2312" w:asciiTheme="minorEastAsia" w:hAnsiTheme="minorEastAsia"/>
                <w:sz w:val="24"/>
                <w:szCs w:val="24"/>
                <w:lang w:bidi="ar-SA"/>
              </w:rPr>
              <w:t>职务/职称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4" w:hRule="exact"/>
          <w:jc w:val="center"/>
        </w:trPr>
        <w:tc>
          <w:tcPr>
            <w:tcW w:w="146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eastAsia="仿宋_GB2312" w:asciiTheme="minorEastAsia" w:hAnsiTheme="minorEastAsia"/>
                <w:sz w:val="24"/>
                <w:szCs w:val="24"/>
                <w:lang w:bidi="ar-SA"/>
              </w:rPr>
            </w:pPr>
          </w:p>
        </w:tc>
        <w:tc>
          <w:tcPr>
            <w:tcW w:w="5485" w:type="dxa"/>
            <w:gridSpan w:val="7"/>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eastAsia="仿宋_GB2312" w:asciiTheme="minorEastAsia" w:hAnsiTheme="minorEastAsia"/>
                <w:sz w:val="24"/>
                <w:szCs w:val="24"/>
                <w:lang w:bidi="ar-SA"/>
              </w:rPr>
            </w:pPr>
          </w:p>
        </w:tc>
        <w:tc>
          <w:tcPr>
            <w:tcW w:w="2410"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eastAsia="仿宋_GB2312" w:asciiTheme="minorEastAsia" w:hAnsiTheme="minorEastAsia"/>
                <w:sz w:val="24"/>
                <w:szCs w:val="24"/>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5673" w:type="dxa"/>
            <w:gridSpan w:val="5"/>
            <w:shd w:val="clear" w:color="auto" w:fill="D7D7D7" w:themeFill="background1" w:themeFillShade="D8"/>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eastAsia="仿宋_GB2312" w:asciiTheme="minorEastAsia" w:hAnsiTheme="minorEastAsia"/>
                <w:sz w:val="24"/>
                <w:szCs w:val="24"/>
                <w:lang w:bidi="ar-SA"/>
              </w:rPr>
            </w:pPr>
            <w:r>
              <w:rPr>
                <w:rFonts w:hint="eastAsia" w:eastAsia="仿宋_GB2312" w:asciiTheme="minorEastAsia" w:hAnsiTheme="minorEastAsia"/>
                <w:b/>
                <w:bCs/>
                <w:sz w:val="24"/>
                <w:szCs w:val="24"/>
                <w:lang w:eastAsia="zh-CN" w:bidi="ar-SA"/>
              </w:rPr>
              <w:t>擅长</w:t>
            </w:r>
            <w:r>
              <w:rPr>
                <w:rFonts w:hint="eastAsia" w:eastAsia="仿宋_GB2312" w:asciiTheme="minorEastAsia" w:hAnsiTheme="minorEastAsia"/>
                <w:b/>
                <w:bCs/>
                <w:sz w:val="24"/>
                <w:szCs w:val="24"/>
                <w:lang w:bidi="ar-SA"/>
              </w:rPr>
              <w:t>工程类型</w:t>
            </w:r>
            <w:r>
              <w:rPr>
                <w:rFonts w:hint="eastAsia" w:eastAsia="仿宋_GB2312" w:asciiTheme="minorEastAsia" w:hAnsiTheme="minorEastAsia"/>
                <w:b/>
                <w:bCs/>
                <w:sz w:val="24"/>
                <w:szCs w:val="24"/>
                <w:lang w:val="en-US" w:eastAsia="zh-CN" w:bidi="ar-SA"/>
              </w:rPr>
              <w:t>(</w:t>
            </w:r>
            <w:r>
              <w:rPr>
                <w:rFonts w:hint="eastAsia" w:eastAsia="仿宋_GB2312" w:asciiTheme="minorEastAsia" w:hAnsiTheme="minorEastAsia"/>
                <w:b/>
                <w:bCs/>
                <w:sz w:val="24"/>
                <w:szCs w:val="24"/>
                <w:lang w:eastAsia="zh-CN" w:bidi="ar-SA"/>
              </w:rPr>
              <w:t>可多选</w:t>
            </w:r>
            <w:r>
              <w:rPr>
                <w:rFonts w:hint="eastAsia" w:eastAsia="仿宋_GB2312" w:asciiTheme="minorEastAsia" w:hAnsiTheme="minorEastAsia"/>
                <w:b/>
                <w:bCs/>
                <w:sz w:val="24"/>
                <w:szCs w:val="24"/>
                <w:lang w:val="en-US" w:eastAsia="zh-CN" w:bidi="ar-SA"/>
              </w:rPr>
              <w:t>)</w:t>
            </w:r>
          </w:p>
        </w:tc>
        <w:tc>
          <w:tcPr>
            <w:tcW w:w="1983" w:type="dxa"/>
            <w:gridSpan w:val="4"/>
            <w:shd w:val="clear" w:color="auto" w:fill="D7D7D7" w:themeFill="background1" w:themeFillShade="D8"/>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eastAsia="仿宋_GB2312" w:asciiTheme="minorEastAsia" w:hAnsiTheme="minorEastAsia"/>
                <w:sz w:val="24"/>
                <w:szCs w:val="24"/>
                <w:lang w:bidi="ar-SA"/>
              </w:rPr>
            </w:pPr>
            <w:r>
              <w:rPr>
                <w:rFonts w:hint="eastAsia" w:eastAsia="仿宋_GB2312" w:asciiTheme="minorEastAsia" w:hAnsiTheme="minorEastAsia"/>
                <w:b/>
                <w:bCs/>
                <w:sz w:val="24"/>
                <w:szCs w:val="24"/>
                <w:lang w:bidi="ar-SA"/>
              </w:rPr>
              <w:t>专业</w:t>
            </w:r>
            <w:r>
              <w:rPr>
                <w:rFonts w:hint="eastAsia" w:eastAsia="仿宋_GB2312" w:asciiTheme="minorEastAsia" w:hAnsiTheme="minorEastAsia"/>
                <w:b/>
                <w:bCs/>
                <w:sz w:val="24"/>
                <w:szCs w:val="24"/>
                <w:lang w:val="en-US" w:eastAsia="zh-CN" w:bidi="ar-SA"/>
              </w:rPr>
              <w:t>(</w:t>
            </w:r>
            <w:r>
              <w:rPr>
                <w:rFonts w:hint="eastAsia" w:eastAsia="仿宋_GB2312" w:asciiTheme="minorEastAsia" w:hAnsiTheme="minorEastAsia"/>
                <w:b/>
                <w:bCs/>
                <w:sz w:val="24"/>
                <w:szCs w:val="24"/>
                <w:lang w:eastAsia="zh-CN" w:bidi="ar-SA"/>
              </w:rPr>
              <w:t>可多选</w:t>
            </w:r>
            <w:r>
              <w:rPr>
                <w:rFonts w:hint="eastAsia" w:eastAsia="仿宋_GB2312" w:asciiTheme="minorEastAsia" w:hAnsiTheme="minorEastAsia"/>
                <w:b/>
                <w:bCs/>
                <w:sz w:val="24"/>
                <w:szCs w:val="24"/>
                <w:lang w:val="en-US" w:eastAsia="zh-CN" w:bidi="ar-SA"/>
              </w:rPr>
              <w:t>)</w:t>
            </w:r>
          </w:p>
        </w:tc>
        <w:tc>
          <w:tcPr>
            <w:tcW w:w="1701" w:type="dxa"/>
            <w:shd w:val="clear" w:color="auto" w:fill="D7D7D7" w:themeFill="background1" w:themeFillShade="D8"/>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eastAsia="仿宋_GB2312" w:asciiTheme="minorEastAsia" w:hAnsiTheme="minorEastAsia"/>
                <w:sz w:val="24"/>
                <w:szCs w:val="24"/>
                <w:lang w:bidi="ar-SA"/>
              </w:rPr>
            </w:pPr>
            <w:r>
              <w:rPr>
                <w:rFonts w:hint="eastAsia" w:eastAsia="仿宋_GB2312" w:asciiTheme="minorEastAsia" w:hAnsiTheme="minorEastAsia"/>
                <w:b/>
                <w:bCs/>
                <w:sz w:val="24"/>
                <w:szCs w:val="24"/>
                <w:lang w:eastAsia="zh-CN" w:bidi="ar-SA"/>
              </w:rPr>
              <w:t>分类</w:t>
            </w:r>
            <w:r>
              <w:rPr>
                <w:rFonts w:hint="eastAsia" w:eastAsia="仿宋_GB2312" w:asciiTheme="minorEastAsia" w:hAnsiTheme="minorEastAsia"/>
                <w:b/>
                <w:bCs/>
                <w:sz w:val="24"/>
                <w:szCs w:val="24"/>
                <w:lang w:val="en-US" w:eastAsia="zh-CN" w:bidi="ar-SA"/>
              </w:rPr>
              <w:t>(</w:t>
            </w:r>
            <w:r>
              <w:rPr>
                <w:rFonts w:hint="eastAsia" w:eastAsia="仿宋_GB2312" w:asciiTheme="minorEastAsia" w:hAnsiTheme="minorEastAsia"/>
                <w:b/>
                <w:bCs/>
                <w:sz w:val="24"/>
                <w:szCs w:val="24"/>
                <w:lang w:eastAsia="zh-CN" w:bidi="ar-SA"/>
              </w:rPr>
              <w:t>可多选</w:t>
            </w:r>
            <w:r>
              <w:rPr>
                <w:rFonts w:hint="eastAsia" w:eastAsia="仿宋_GB2312" w:asciiTheme="minorEastAsia" w:hAnsiTheme="minorEastAsia"/>
                <w:b/>
                <w:bCs/>
                <w:sz w:val="24"/>
                <w:szCs w:val="24"/>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5673" w:type="dxa"/>
            <w:gridSpan w:val="5"/>
            <w:vAlign w:val="center"/>
          </w:tcPr>
          <w:p>
            <w:pPr>
              <w:adjustRightInd w:val="0"/>
              <w:snapToGrid w:val="0"/>
              <w:spacing w:line="340" w:lineRule="exact"/>
              <w:jc w:val="left"/>
              <w:rPr>
                <w:rFonts w:eastAsia="仿宋_GB2312" w:asciiTheme="minorEastAsia" w:hAnsiTheme="minorEastAsia"/>
                <w:sz w:val="24"/>
                <w:szCs w:val="24"/>
                <w:lang w:bidi="ar-SA"/>
              </w:rPr>
            </w:pPr>
            <w:r>
              <w:rPr>
                <w:rFonts w:hint="eastAsia" w:eastAsia="仿宋_GB2312" w:cs="Arial" w:asciiTheme="minorEastAsia" w:hAnsiTheme="minorEastAsia"/>
                <w:color w:val="191919"/>
                <w:sz w:val="24"/>
                <w:szCs w:val="24"/>
                <w:shd w:val="clear" w:color="auto" w:fill="auto"/>
                <w:lang w:bidi="ar-SA"/>
              </w:rPr>
              <w:t>□</w:t>
            </w:r>
            <w:r>
              <w:rPr>
                <w:rFonts w:hint="eastAsia" w:eastAsia="仿宋_GB2312" w:asciiTheme="minorEastAsia" w:hAnsiTheme="minorEastAsia"/>
                <w:sz w:val="24"/>
                <w:szCs w:val="22"/>
                <w:shd w:val="clear" w:color="auto" w:fill="auto"/>
                <w:lang w:bidi="ar-SA"/>
              </w:rPr>
              <w:t>房屋建筑工程</w:t>
            </w:r>
          </w:p>
        </w:tc>
        <w:tc>
          <w:tcPr>
            <w:tcW w:w="1983" w:type="dxa"/>
            <w:gridSpan w:val="4"/>
            <w:vMerge w:val="restart"/>
            <w:vAlign w:val="center"/>
          </w:tcPr>
          <w:p>
            <w:pPr>
              <w:adjustRightInd w:val="0"/>
              <w:snapToGrid w:val="0"/>
              <w:spacing w:line="340" w:lineRule="exact"/>
              <w:jc w:val="left"/>
              <w:rPr>
                <w:rFonts w:hint="eastAsia" w:eastAsia="仿宋_GB2312" w:cs="Arial" w:asciiTheme="minorEastAsia" w:hAnsiTheme="minorEastAsia"/>
                <w:color w:val="191919"/>
                <w:sz w:val="24"/>
                <w:szCs w:val="24"/>
                <w:shd w:val="clear" w:color="auto" w:fill="auto"/>
                <w:lang w:bidi="ar-SA"/>
              </w:rPr>
            </w:pPr>
            <w:r>
              <w:rPr>
                <w:rFonts w:hint="eastAsia" w:eastAsia="仿宋_GB2312" w:cs="Arial" w:asciiTheme="minorEastAsia" w:hAnsiTheme="minorEastAsia"/>
                <w:color w:val="191919"/>
                <w:sz w:val="24"/>
                <w:szCs w:val="24"/>
                <w:shd w:val="clear" w:color="auto" w:fill="auto"/>
                <w:lang w:bidi="ar-SA"/>
              </w:rPr>
              <w:t>□消防工程</w:t>
            </w:r>
          </w:p>
          <w:p>
            <w:pPr>
              <w:adjustRightInd w:val="0"/>
              <w:snapToGrid w:val="0"/>
              <w:spacing w:line="340" w:lineRule="exact"/>
              <w:jc w:val="left"/>
              <w:rPr>
                <w:rFonts w:eastAsia="仿宋_GB2312" w:cs="Arial" w:asciiTheme="minorEastAsia" w:hAnsiTheme="minorEastAsia"/>
                <w:color w:val="191919"/>
                <w:sz w:val="24"/>
                <w:szCs w:val="24"/>
                <w:shd w:val="clear" w:color="auto" w:fill="auto"/>
                <w:lang w:bidi="ar-SA"/>
              </w:rPr>
            </w:pPr>
            <w:r>
              <w:rPr>
                <w:rFonts w:hint="eastAsia" w:eastAsia="仿宋_GB2312" w:cs="Arial" w:asciiTheme="minorEastAsia" w:hAnsiTheme="minorEastAsia"/>
                <w:color w:val="191919"/>
                <w:sz w:val="24"/>
                <w:szCs w:val="24"/>
                <w:shd w:val="clear" w:color="auto" w:fill="auto"/>
                <w:lang w:bidi="ar-SA"/>
              </w:rPr>
              <w:t>□建筑</w:t>
            </w:r>
          </w:p>
          <w:p>
            <w:pPr>
              <w:adjustRightInd w:val="0"/>
              <w:snapToGrid w:val="0"/>
              <w:spacing w:line="340" w:lineRule="exact"/>
              <w:jc w:val="left"/>
              <w:rPr>
                <w:rFonts w:eastAsia="仿宋_GB2312" w:cs="Arial" w:asciiTheme="minorEastAsia" w:hAnsiTheme="minorEastAsia"/>
                <w:color w:val="191919"/>
                <w:sz w:val="24"/>
                <w:szCs w:val="24"/>
                <w:shd w:val="clear" w:color="auto" w:fill="auto"/>
                <w:lang w:bidi="ar-SA"/>
              </w:rPr>
            </w:pPr>
            <w:r>
              <w:rPr>
                <w:rFonts w:hint="eastAsia" w:eastAsia="仿宋_GB2312" w:cs="Arial" w:asciiTheme="minorEastAsia" w:hAnsiTheme="minorEastAsia"/>
                <w:color w:val="191919"/>
                <w:sz w:val="24"/>
                <w:szCs w:val="24"/>
                <w:shd w:val="clear" w:color="auto" w:fill="auto"/>
                <w:lang w:bidi="ar-SA"/>
              </w:rPr>
              <w:t>□结构</w:t>
            </w:r>
          </w:p>
          <w:p>
            <w:pPr>
              <w:adjustRightInd w:val="0"/>
              <w:snapToGrid w:val="0"/>
              <w:spacing w:line="340" w:lineRule="exact"/>
              <w:jc w:val="left"/>
              <w:rPr>
                <w:rFonts w:eastAsia="仿宋_GB2312" w:cs="Arial" w:asciiTheme="minorEastAsia" w:hAnsiTheme="minorEastAsia"/>
                <w:color w:val="191919"/>
                <w:sz w:val="24"/>
                <w:szCs w:val="24"/>
                <w:shd w:val="clear" w:color="auto" w:fill="auto"/>
                <w:lang w:bidi="ar-SA"/>
              </w:rPr>
            </w:pPr>
            <w:r>
              <w:rPr>
                <w:rFonts w:hint="eastAsia" w:eastAsia="仿宋_GB2312" w:cs="Arial" w:asciiTheme="minorEastAsia" w:hAnsiTheme="minorEastAsia"/>
                <w:color w:val="191919"/>
                <w:sz w:val="24"/>
                <w:szCs w:val="24"/>
                <w:shd w:val="clear" w:color="auto" w:fill="auto"/>
                <w:lang w:bidi="ar-SA"/>
              </w:rPr>
              <w:t>□建筑电气</w:t>
            </w:r>
          </w:p>
          <w:p>
            <w:pPr>
              <w:adjustRightInd w:val="0"/>
              <w:snapToGrid w:val="0"/>
              <w:spacing w:line="340" w:lineRule="exact"/>
              <w:jc w:val="left"/>
              <w:rPr>
                <w:rFonts w:eastAsia="仿宋_GB2312" w:cs="Arial" w:asciiTheme="minorEastAsia" w:hAnsiTheme="minorEastAsia"/>
                <w:color w:val="191919"/>
                <w:sz w:val="24"/>
                <w:szCs w:val="24"/>
                <w:shd w:val="clear" w:color="auto" w:fill="auto"/>
                <w:lang w:bidi="ar-SA"/>
              </w:rPr>
            </w:pPr>
            <w:r>
              <w:rPr>
                <w:rFonts w:hint="eastAsia" w:eastAsia="仿宋_GB2312" w:cs="Arial" w:asciiTheme="minorEastAsia" w:hAnsiTheme="minorEastAsia"/>
                <w:color w:val="191919"/>
                <w:sz w:val="24"/>
                <w:szCs w:val="24"/>
                <w:shd w:val="clear" w:color="auto" w:fill="auto"/>
                <w:lang w:bidi="ar-SA"/>
              </w:rPr>
              <w:t>□给排水</w:t>
            </w:r>
          </w:p>
          <w:p>
            <w:pPr>
              <w:adjustRightInd w:val="0"/>
              <w:snapToGrid w:val="0"/>
              <w:spacing w:line="340" w:lineRule="exact"/>
              <w:jc w:val="left"/>
              <w:rPr>
                <w:rFonts w:eastAsia="仿宋_GB2312" w:cs="Arial" w:asciiTheme="minorEastAsia" w:hAnsiTheme="minorEastAsia"/>
                <w:color w:val="191919"/>
                <w:sz w:val="24"/>
                <w:szCs w:val="24"/>
                <w:shd w:val="clear" w:color="auto" w:fill="auto"/>
                <w:lang w:bidi="ar-SA"/>
              </w:rPr>
            </w:pPr>
            <w:r>
              <w:rPr>
                <w:rFonts w:hint="eastAsia" w:eastAsia="仿宋_GB2312" w:cs="Arial" w:asciiTheme="minorEastAsia" w:hAnsiTheme="minorEastAsia"/>
                <w:color w:val="191919"/>
                <w:sz w:val="24"/>
                <w:szCs w:val="24"/>
                <w:shd w:val="clear" w:color="auto" w:fill="auto"/>
                <w:lang w:bidi="ar-SA"/>
              </w:rPr>
              <w:t>□防排烟</w:t>
            </w:r>
          </w:p>
          <w:p>
            <w:pPr>
              <w:adjustRightInd w:val="0"/>
              <w:snapToGrid w:val="0"/>
              <w:spacing w:line="340" w:lineRule="exact"/>
              <w:jc w:val="left"/>
              <w:rPr>
                <w:rFonts w:eastAsia="仿宋_GB2312" w:cs="Arial" w:asciiTheme="minorEastAsia" w:hAnsiTheme="minorEastAsia"/>
                <w:color w:val="191919"/>
                <w:sz w:val="24"/>
                <w:szCs w:val="24"/>
                <w:shd w:val="clear" w:color="auto" w:fill="auto"/>
                <w:lang w:bidi="ar-SA"/>
              </w:rPr>
            </w:pPr>
            <w:r>
              <w:rPr>
                <w:rFonts w:hint="eastAsia" w:eastAsia="仿宋_GB2312" w:cs="Arial" w:asciiTheme="minorEastAsia" w:hAnsiTheme="minorEastAsia"/>
                <w:color w:val="191919"/>
                <w:sz w:val="24"/>
                <w:szCs w:val="24"/>
                <w:shd w:val="clear" w:color="auto" w:fill="auto"/>
                <w:lang w:bidi="ar-SA"/>
              </w:rPr>
              <w:t>□自控</w:t>
            </w:r>
          </w:p>
          <w:p>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outlineLvl w:val="9"/>
              <w:rPr>
                <w:rFonts w:eastAsia="仿宋_GB2312" w:asciiTheme="minorEastAsia" w:hAnsiTheme="minorEastAsia"/>
                <w:sz w:val="24"/>
                <w:szCs w:val="24"/>
                <w:lang w:bidi="ar-SA"/>
              </w:rPr>
            </w:pPr>
            <w:r>
              <w:rPr>
                <w:rFonts w:hint="eastAsia" w:eastAsia="仿宋_GB2312" w:cs="Arial" w:asciiTheme="minorEastAsia" w:hAnsiTheme="minorEastAsia"/>
                <w:color w:val="191919"/>
                <w:sz w:val="24"/>
                <w:szCs w:val="24"/>
                <w:shd w:val="clear" w:color="auto" w:fill="auto"/>
                <w:lang w:bidi="ar-SA"/>
              </w:rPr>
              <w:t>□其他</w:t>
            </w:r>
            <w:r>
              <w:rPr>
                <w:rFonts w:hint="eastAsia" w:eastAsia="仿宋_GB2312" w:cs="Arial" w:asciiTheme="minorEastAsia" w:hAnsiTheme="minorEastAsia"/>
                <w:color w:val="191919"/>
                <w:sz w:val="24"/>
                <w:szCs w:val="24"/>
                <w:u w:val="single"/>
                <w:shd w:val="clear" w:color="auto" w:fill="auto"/>
                <w:lang w:bidi="ar-SA"/>
              </w:rPr>
              <w:t xml:space="preserve">       </w:t>
            </w:r>
          </w:p>
        </w:tc>
        <w:tc>
          <w:tcPr>
            <w:tcW w:w="1701" w:type="dxa"/>
            <w:vMerge w:val="restart"/>
            <w:vAlign w:val="center"/>
          </w:tcPr>
          <w:p>
            <w:pPr>
              <w:adjustRightInd w:val="0"/>
              <w:snapToGrid w:val="0"/>
              <w:spacing w:line="340" w:lineRule="exact"/>
              <w:jc w:val="left"/>
              <w:rPr>
                <w:rFonts w:hint="eastAsia" w:eastAsia="仿宋_GB2312" w:cs="Arial" w:asciiTheme="minorEastAsia" w:hAnsiTheme="minorEastAsia"/>
                <w:color w:val="191919"/>
                <w:sz w:val="24"/>
                <w:szCs w:val="24"/>
                <w:shd w:val="clear" w:color="auto" w:fill="auto"/>
                <w:lang w:eastAsia="zh-CN" w:bidi="ar-SA"/>
              </w:rPr>
            </w:pPr>
            <w:r>
              <w:rPr>
                <w:rFonts w:hint="eastAsia" w:eastAsia="仿宋_GB2312" w:cs="Arial" w:asciiTheme="minorEastAsia" w:hAnsiTheme="minorEastAsia"/>
                <w:color w:val="191919"/>
                <w:sz w:val="24"/>
                <w:szCs w:val="24"/>
                <w:shd w:val="clear" w:color="auto" w:fill="auto"/>
                <w:lang w:bidi="ar-SA"/>
              </w:rPr>
              <w:t>□</w:t>
            </w:r>
            <w:r>
              <w:rPr>
                <w:rFonts w:hint="eastAsia" w:eastAsia="仿宋_GB2312" w:cs="Arial" w:asciiTheme="minorEastAsia" w:hAnsiTheme="minorEastAsia"/>
                <w:color w:val="191919"/>
                <w:sz w:val="24"/>
                <w:szCs w:val="24"/>
                <w:shd w:val="clear" w:color="auto" w:fill="auto"/>
                <w:lang w:eastAsia="zh-CN" w:bidi="ar-SA"/>
              </w:rPr>
              <w:t>设计审查</w:t>
            </w:r>
          </w:p>
          <w:p>
            <w:pPr>
              <w:pStyle w:val="2"/>
              <w:rPr>
                <w:rFonts w:hint="eastAsia"/>
                <w:lang w:eastAsia="zh-CN"/>
              </w:rPr>
            </w:pPr>
          </w:p>
          <w:p>
            <w:pPr>
              <w:keepNext w:val="0"/>
              <w:keepLines w:val="0"/>
              <w:pageBreakBefore w:val="0"/>
              <w:widowControl w:val="0"/>
              <w:kinsoku/>
              <w:wordWrap/>
              <w:overflowPunct/>
              <w:topLinePunct w:val="0"/>
              <w:autoSpaceDE/>
              <w:autoSpaceDN/>
              <w:bidi w:val="0"/>
              <w:adjustRightInd w:val="0"/>
              <w:snapToGrid w:val="0"/>
              <w:spacing w:line="240" w:lineRule="auto"/>
              <w:jc w:val="both"/>
              <w:textAlignment w:val="auto"/>
              <w:outlineLvl w:val="9"/>
              <w:rPr>
                <w:rFonts w:eastAsia="仿宋_GB2312" w:asciiTheme="minorEastAsia" w:hAnsiTheme="minorEastAsia"/>
                <w:sz w:val="24"/>
                <w:szCs w:val="24"/>
                <w:lang w:bidi="ar-SA"/>
              </w:rPr>
            </w:pPr>
            <w:r>
              <w:rPr>
                <w:rFonts w:hint="eastAsia" w:eastAsia="仿宋_GB2312" w:cs="Arial" w:asciiTheme="minorEastAsia" w:hAnsiTheme="minorEastAsia"/>
                <w:color w:val="191919"/>
                <w:sz w:val="24"/>
                <w:szCs w:val="24"/>
                <w:shd w:val="clear" w:color="auto" w:fill="auto"/>
                <w:lang w:bidi="ar-SA"/>
              </w:rPr>
              <w:t>□</w:t>
            </w:r>
            <w:r>
              <w:rPr>
                <w:rFonts w:hint="eastAsia" w:eastAsia="仿宋_GB2312" w:cs="Arial" w:asciiTheme="minorEastAsia" w:hAnsiTheme="minorEastAsia"/>
                <w:color w:val="191919"/>
                <w:sz w:val="24"/>
                <w:szCs w:val="24"/>
                <w:shd w:val="clear" w:color="auto" w:fill="auto"/>
                <w:lang w:eastAsia="zh-CN" w:bidi="ar-SA"/>
              </w:rPr>
              <w:t>验收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5673" w:type="dxa"/>
            <w:gridSpan w:val="5"/>
            <w:vAlign w:val="center"/>
          </w:tcPr>
          <w:p>
            <w:pPr>
              <w:adjustRightInd w:val="0"/>
              <w:snapToGrid w:val="0"/>
              <w:spacing w:line="340" w:lineRule="exact"/>
              <w:jc w:val="left"/>
              <w:rPr>
                <w:rFonts w:eastAsia="仿宋_GB2312" w:asciiTheme="minorEastAsia" w:hAnsiTheme="minorEastAsia"/>
                <w:sz w:val="24"/>
                <w:szCs w:val="24"/>
                <w:lang w:bidi="ar-SA"/>
              </w:rPr>
            </w:pPr>
            <w:r>
              <w:rPr>
                <w:rFonts w:hint="eastAsia" w:eastAsia="仿宋_GB2312" w:cs="Arial" w:asciiTheme="minorEastAsia" w:hAnsiTheme="minorEastAsia"/>
                <w:color w:val="191919"/>
                <w:sz w:val="24"/>
                <w:szCs w:val="24"/>
                <w:shd w:val="clear" w:color="auto" w:fill="auto"/>
                <w:lang w:bidi="ar-SA"/>
              </w:rPr>
              <w:t>□</w:t>
            </w:r>
            <w:r>
              <w:rPr>
                <w:rFonts w:hint="eastAsia" w:eastAsia="仿宋_GB2312" w:asciiTheme="minorEastAsia" w:hAnsiTheme="minorEastAsia"/>
                <w:sz w:val="24"/>
                <w:szCs w:val="22"/>
                <w:shd w:val="clear" w:color="auto" w:fill="auto"/>
                <w:lang w:bidi="ar-SA"/>
              </w:rPr>
              <w:t>城市轨道交通、隧道工程</w:t>
            </w:r>
          </w:p>
        </w:tc>
        <w:tc>
          <w:tcPr>
            <w:tcW w:w="1983" w:type="dxa"/>
            <w:gridSpan w:val="4"/>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eastAsia="仿宋_GB2312" w:asciiTheme="minorEastAsia" w:hAnsiTheme="minorEastAsia"/>
                <w:sz w:val="24"/>
                <w:szCs w:val="24"/>
                <w:lang w:bidi="ar-SA"/>
              </w:rPr>
            </w:pPr>
          </w:p>
        </w:tc>
        <w:tc>
          <w:tcPr>
            <w:tcW w:w="1701"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eastAsia="仿宋_GB2312" w:asciiTheme="minorEastAsia" w:hAnsiTheme="minorEastAsia"/>
                <w:sz w:val="24"/>
                <w:szCs w:val="24"/>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5673" w:type="dxa"/>
            <w:gridSpan w:val="5"/>
            <w:vAlign w:val="center"/>
          </w:tcPr>
          <w:p>
            <w:pPr>
              <w:adjustRightInd w:val="0"/>
              <w:snapToGrid w:val="0"/>
              <w:spacing w:line="340" w:lineRule="exact"/>
              <w:jc w:val="left"/>
              <w:rPr>
                <w:rFonts w:eastAsia="仿宋_GB2312" w:asciiTheme="minorEastAsia" w:hAnsiTheme="minorEastAsia"/>
                <w:sz w:val="24"/>
                <w:szCs w:val="24"/>
                <w:lang w:bidi="ar-SA"/>
              </w:rPr>
            </w:pPr>
            <w:r>
              <w:rPr>
                <w:rFonts w:hint="eastAsia" w:eastAsia="仿宋_GB2312" w:cs="Arial" w:asciiTheme="minorEastAsia" w:hAnsiTheme="minorEastAsia"/>
                <w:color w:val="191919"/>
                <w:sz w:val="24"/>
                <w:szCs w:val="24"/>
                <w:shd w:val="clear" w:color="auto" w:fill="auto"/>
                <w:lang w:bidi="ar-SA"/>
              </w:rPr>
              <w:t>□</w:t>
            </w:r>
            <w:r>
              <w:rPr>
                <w:rFonts w:hint="eastAsia" w:eastAsia="仿宋_GB2312" w:asciiTheme="minorEastAsia" w:hAnsiTheme="minorEastAsia"/>
                <w:sz w:val="24"/>
                <w:szCs w:val="22"/>
                <w:shd w:val="clear" w:color="auto" w:fill="auto"/>
                <w:lang w:bidi="ar-SA"/>
              </w:rPr>
              <w:t>大型发电、变配电程</w:t>
            </w:r>
          </w:p>
        </w:tc>
        <w:tc>
          <w:tcPr>
            <w:tcW w:w="1983" w:type="dxa"/>
            <w:gridSpan w:val="4"/>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eastAsia="仿宋_GB2312" w:asciiTheme="minorEastAsia" w:hAnsiTheme="minorEastAsia"/>
                <w:sz w:val="24"/>
                <w:szCs w:val="24"/>
                <w:lang w:bidi="ar-SA"/>
              </w:rPr>
            </w:pPr>
          </w:p>
        </w:tc>
        <w:tc>
          <w:tcPr>
            <w:tcW w:w="1701"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eastAsia="仿宋_GB2312" w:asciiTheme="minorEastAsia" w:hAnsiTheme="minorEastAsia"/>
                <w:sz w:val="24"/>
                <w:szCs w:val="24"/>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exact"/>
          <w:jc w:val="center"/>
        </w:trPr>
        <w:tc>
          <w:tcPr>
            <w:tcW w:w="5673" w:type="dxa"/>
            <w:gridSpan w:val="5"/>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outlineLvl w:val="9"/>
              <w:rPr>
                <w:rFonts w:eastAsia="仿宋_GB2312" w:asciiTheme="minorEastAsia" w:hAnsiTheme="minorEastAsia"/>
                <w:sz w:val="24"/>
                <w:szCs w:val="24"/>
                <w:lang w:bidi="ar-SA"/>
              </w:rPr>
            </w:pPr>
            <w:r>
              <w:rPr>
                <w:rFonts w:hint="eastAsia" w:eastAsia="仿宋_GB2312" w:cs="Arial" w:asciiTheme="minorEastAsia" w:hAnsiTheme="minorEastAsia"/>
                <w:color w:val="191919"/>
                <w:sz w:val="24"/>
                <w:szCs w:val="24"/>
                <w:shd w:val="clear" w:color="auto" w:fill="auto"/>
                <w:lang w:bidi="ar-SA"/>
              </w:rPr>
              <w:t>□</w:t>
            </w:r>
            <w:r>
              <w:rPr>
                <w:rFonts w:hint="eastAsia" w:eastAsia="仿宋_GB2312" w:asciiTheme="minorEastAsia" w:hAnsiTheme="minorEastAsia"/>
                <w:sz w:val="24"/>
                <w:szCs w:val="22"/>
                <w:shd w:val="clear" w:color="auto" w:fill="auto"/>
                <w:lang w:bidi="ar-SA"/>
              </w:rPr>
              <w:t>生产、储存、装卸易燃易爆危险物品的工厂、仓库和专用车站、码头，易燃易爆气体和液体的充装站、供应站、调压站</w:t>
            </w:r>
          </w:p>
        </w:tc>
        <w:tc>
          <w:tcPr>
            <w:tcW w:w="1983" w:type="dxa"/>
            <w:gridSpan w:val="4"/>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eastAsia="仿宋_GB2312" w:asciiTheme="minorEastAsia" w:hAnsiTheme="minorEastAsia"/>
                <w:sz w:val="24"/>
                <w:szCs w:val="24"/>
                <w:lang w:bidi="ar-SA"/>
              </w:rPr>
            </w:pPr>
          </w:p>
        </w:tc>
        <w:tc>
          <w:tcPr>
            <w:tcW w:w="1701"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eastAsia="仿宋_GB2312" w:asciiTheme="minorEastAsia" w:hAnsiTheme="minorEastAsia"/>
                <w:sz w:val="24"/>
                <w:szCs w:val="24"/>
                <w:lang w:bidi="ar-SA"/>
              </w:rPr>
            </w:pPr>
          </w:p>
        </w:tc>
      </w:tr>
    </w:tbl>
    <w:tbl>
      <w:tblPr>
        <w:tblStyle w:val="10"/>
        <w:tblW w:w="93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4"/>
        <w:gridCol w:w="83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8" w:hRule="atLeast"/>
          <w:jc w:val="center"/>
        </w:trPr>
        <w:tc>
          <w:tcPr>
            <w:tcW w:w="1004" w:type="dxa"/>
            <w:vAlign w:val="center"/>
          </w:tcPr>
          <w:p>
            <w:pPr>
              <w:adjustRightInd w:val="0"/>
              <w:snapToGrid w:val="0"/>
              <w:spacing w:line="240" w:lineRule="auto"/>
              <w:jc w:val="center"/>
              <w:rPr>
                <w:rFonts w:eastAsia="仿宋_GB2312" w:cs="仿宋_GB2312" w:asciiTheme="minorEastAsia" w:hAnsiTheme="minorEastAsia"/>
                <w:b/>
                <w:sz w:val="24"/>
                <w:szCs w:val="24"/>
                <w:lang w:bidi="ar-SA"/>
              </w:rPr>
            </w:pPr>
            <w:r>
              <w:rPr>
                <w:rFonts w:hint="eastAsia" w:eastAsia="仿宋_GB2312" w:cs="仿宋_GB2312" w:asciiTheme="minorEastAsia" w:hAnsiTheme="minorEastAsia"/>
                <w:b/>
                <w:sz w:val="24"/>
                <w:szCs w:val="24"/>
                <w:lang w:bidi="ar-SA"/>
              </w:rPr>
              <w:t>专业</w:t>
            </w:r>
          </w:p>
          <w:p>
            <w:pPr>
              <w:adjustRightInd w:val="0"/>
              <w:snapToGrid w:val="0"/>
              <w:spacing w:line="240" w:lineRule="auto"/>
              <w:jc w:val="center"/>
              <w:rPr>
                <w:rFonts w:eastAsia="仿宋_GB2312" w:cs="仿宋_GB2312" w:asciiTheme="minorEastAsia" w:hAnsiTheme="minorEastAsia"/>
                <w:b/>
                <w:sz w:val="24"/>
                <w:szCs w:val="24"/>
                <w:lang w:bidi="ar-SA"/>
              </w:rPr>
            </w:pPr>
            <w:r>
              <w:rPr>
                <w:rFonts w:hint="eastAsia" w:eastAsia="仿宋_GB2312" w:cs="仿宋_GB2312" w:asciiTheme="minorEastAsia" w:hAnsiTheme="minorEastAsia"/>
                <w:b/>
                <w:sz w:val="24"/>
                <w:szCs w:val="24"/>
                <w:lang w:bidi="ar-SA"/>
              </w:rPr>
              <w:t>工作</w:t>
            </w:r>
          </w:p>
          <w:p>
            <w:pPr>
              <w:adjustRightInd w:val="0"/>
              <w:snapToGrid w:val="0"/>
              <w:spacing w:line="240" w:lineRule="auto"/>
              <w:jc w:val="center"/>
              <w:rPr>
                <w:rFonts w:eastAsia="仿宋_GB2312" w:asciiTheme="minorEastAsia" w:hAnsiTheme="minorEastAsia"/>
                <w:color w:val="FF0000"/>
                <w:sz w:val="24"/>
                <w:szCs w:val="24"/>
                <w:lang w:bidi="ar-SA"/>
              </w:rPr>
            </w:pPr>
            <w:r>
              <w:rPr>
                <w:rFonts w:hint="eastAsia" w:eastAsia="仿宋_GB2312" w:cs="仿宋_GB2312" w:asciiTheme="minorEastAsia" w:hAnsiTheme="minorEastAsia"/>
                <w:b/>
                <w:sz w:val="24"/>
                <w:szCs w:val="24"/>
                <w:lang w:bidi="ar-SA"/>
              </w:rPr>
              <w:t>经历</w:t>
            </w:r>
          </w:p>
        </w:tc>
        <w:tc>
          <w:tcPr>
            <w:tcW w:w="8362" w:type="dxa"/>
          </w:tcPr>
          <w:p>
            <w:pPr>
              <w:pStyle w:val="18"/>
              <w:adjustRightInd w:val="0"/>
              <w:snapToGrid w:val="0"/>
              <w:spacing w:line="360" w:lineRule="exact"/>
              <w:ind w:firstLine="0" w:firstLineChars="0"/>
              <w:rPr>
                <w:rFonts w:hint="eastAsia" w:cs="Arial" w:asciiTheme="minorEastAsia" w:hAnsiTheme="minorEastAsia"/>
                <w:color w:val="191919"/>
                <w:spacing w:val="-6"/>
                <w:sz w:val="24"/>
                <w:shd w:val="clear" w:color="auto" w:fill="auto"/>
              </w:rPr>
            </w:pPr>
          </w:p>
          <w:p>
            <w:pPr>
              <w:pStyle w:val="18"/>
              <w:adjustRightInd w:val="0"/>
              <w:snapToGrid w:val="0"/>
              <w:spacing w:line="360" w:lineRule="exact"/>
              <w:ind w:firstLine="0" w:firstLineChars="0"/>
              <w:rPr>
                <w:rFonts w:hint="eastAsia" w:cs="Arial" w:asciiTheme="minorEastAsia" w:hAnsiTheme="minorEastAsia"/>
                <w:color w:val="191919"/>
                <w:spacing w:val="-6"/>
                <w:sz w:val="24"/>
                <w:shd w:val="clear" w:color="auto" w:fill="auto"/>
              </w:rPr>
            </w:pPr>
          </w:p>
          <w:p>
            <w:pPr>
              <w:pStyle w:val="18"/>
              <w:adjustRightInd w:val="0"/>
              <w:snapToGrid w:val="0"/>
              <w:spacing w:line="360" w:lineRule="exact"/>
              <w:ind w:firstLine="0" w:firstLineChars="0"/>
              <w:rPr>
                <w:rFonts w:hint="eastAsia" w:cs="Arial" w:asciiTheme="minorEastAsia" w:hAnsiTheme="minorEastAsia"/>
                <w:color w:val="191919"/>
                <w:spacing w:val="-6"/>
                <w:sz w:val="24"/>
                <w:shd w:val="clear" w:color="auto" w:fill="auto"/>
              </w:rPr>
            </w:pPr>
          </w:p>
          <w:p>
            <w:pPr>
              <w:pStyle w:val="18"/>
              <w:adjustRightInd w:val="0"/>
              <w:snapToGrid w:val="0"/>
              <w:spacing w:line="360" w:lineRule="exact"/>
              <w:ind w:firstLine="0" w:firstLineChars="0"/>
              <w:rPr>
                <w:rFonts w:hint="eastAsia" w:cs="Arial" w:asciiTheme="minorEastAsia" w:hAnsiTheme="minorEastAsia"/>
                <w:color w:val="191919"/>
                <w:spacing w:val="-6"/>
                <w:sz w:val="24"/>
                <w:shd w:val="clear" w:color="auto" w:fill="auto"/>
              </w:rPr>
            </w:pPr>
          </w:p>
          <w:p>
            <w:pPr>
              <w:pStyle w:val="18"/>
              <w:adjustRightInd w:val="0"/>
              <w:snapToGrid w:val="0"/>
              <w:spacing w:line="360" w:lineRule="exact"/>
              <w:ind w:firstLine="0" w:firstLineChars="0"/>
              <w:rPr>
                <w:rFonts w:cs="Arial" w:asciiTheme="minorEastAsia" w:hAnsiTheme="minorEastAsia"/>
                <w:color w:val="191919"/>
                <w:sz w:val="24"/>
                <w:shd w:val="clear" w:color="auto" w:fill="auto"/>
              </w:rPr>
            </w:pPr>
            <w:r>
              <w:rPr>
                <w:rFonts w:hint="eastAsia" w:cs="Arial" w:asciiTheme="minorEastAsia" w:hAnsiTheme="minorEastAsia"/>
                <w:color w:val="191919"/>
                <w:spacing w:val="-6"/>
                <w:sz w:val="24"/>
                <w:shd w:val="clear" w:color="auto" w:fill="auto"/>
              </w:rPr>
              <w:t>从事消防安全相关专业的建设工程设计工作累计</w:t>
            </w:r>
            <w:r>
              <w:rPr>
                <w:rFonts w:hint="eastAsia" w:cs="Arial" w:asciiTheme="minorEastAsia" w:hAnsiTheme="minorEastAsia"/>
                <w:color w:val="191919"/>
                <w:spacing w:val="-6"/>
                <w:sz w:val="24"/>
                <w:u w:val="single"/>
                <w:shd w:val="clear" w:color="auto" w:fill="auto"/>
              </w:rPr>
              <w:t xml:space="preserve">   </w:t>
            </w:r>
            <w:r>
              <w:rPr>
                <w:rFonts w:hint="eastAsia" w:cs="Arial" w:asciiTheme="minorEastAsia" w:hAnsiTheme="minorEastAsia"/>
                <w:color w:val="191919"/>
                <w:spacing w:val="-6"/>
                <w:sz w:val="24"/>
                <w:shd w:val="clear" w:color="auto" w:fill="auto"/>
              </w:rPr>
              <w:t>年；教学工作累计</w:t>
            </w:r>
            <w:r>
              <w:rPr>
                <w:rFonts w:hint="eastAsia" w:cs="Arial" w:asciiTheme="minorEastAsia" w:hAnsiTheme="minorEastAsia"/>
                <w:color w:val="191919"/>
                <w:spacing w:val="-6"/>
                <w:sz w:val="24"/>
                <w:u w:val="single"/>
                <w:shd w:val="clear" w:color="auto" w:fill="auto"/>
              </w:rPr>
              <w:t xml:space="preserve">   </w:t>
            </w:r>
            <w:r>
              <w:rPr>
                <w:rFonts w:hint="eastAsia" w:cs="Arial" w:asciiTheme="minorEastAsia" w:hAnsiTheme="minorEastAsia"/>
                <w:color w:val="191919"/>
                <w:spacing w:val="-6"/>
                <w:sz w:val="24"/>
                <w:shd w:val="clear" w:color="auto" w:fill="auto"/>
              </w:rPr>
              <w:t>年；消防技术审查工作累计</w:t>
            </w:r>
            <w:r>
              <w:rPr>
                <w:rFonts w:hint="eastAsia" w:cs="Arial" w:asciiTheme="minorEastAsia" w:hAnsiTheme="minorEastAsia"/>
                <w:color w:val="191919"/>
                <w:spacing w:val="-6"/>
                <w:sz w:val="24"/>
                <w:u w:val="single"/>
                <w:shd w:val="clear" w:color="auto" w:fill="auto"/>
              </w:rPr>
              <w:t xml:space="preserve">  </w:t>
            </w:r>
            <w:r>
              <w:rPr>
                <w:rFonts w:hint="eastAsia" w:cs="Arial" w:asciiTheme="minorEastAsia" w:hAnsiTheme="minorEastAsia"/>
                <w:color w:val="191919"/>
                <w:spacing w:val="-6"/>
                <w:sz w:val="24"/>
                <w:u w:val="single"/>
                <w:shd w:val="clear" w:color="auto" w:fill="auto"/>
                <w:lang w:val="en-US" w:eastAsia="zh-CN"/>
              </w:rPr>
              <w:t xml:space="preserve"> </w:t>
            </w:r>
            <w:r>
              <w:rPr>
                <w:rFonts w:hint="eastAsia" w:cs="Arial" w:asciiTheme="minorEastAsia" w:hAnsiTheme="minorEastAsia"/>
                <w:color w:val="191919"/>
                <w:spacing w:val="-6"/>
                <w:sz w:val="24"/>
                <w:shd w:val="clear" w:color="auto" w:fill="auto"/>
              </w:rPr>
              <w:t>年</w:t>
            </w:r>
            <w:r>
              <w:rPr>
                <w:rFonts w:hint="eastAsia" w:cs="Arial" w:asciiTheme="minorEastAsia" w:hAnsiTheme="minorEastAsia"/>
                <w:color w:val="191919"/>
                <w:spacing w:val="-6"/>
                <w:sz w:val="24"/>
                <w:shd w:val="clear" w:color="auto" w:fill="auto"/>
                <w:lang w:eastAsia="zh-CN"/>
              </w:rPr>
              <w:t>、验收工作</w:t>
            </w:r>
            <w:r>
              <w:rPr>
                <w:rFonts w:hint="eastAsia" w:cs="Arial" w:asciiTheme="minorEastAsia" w:hAnsiTheme="minorEastAsia"/>
                <w:color w:val="191919"/>
                <w:spacing w:val="-6"/>
                <w:sz w:val="24"/>
                <w:shd w:val="clear" w:color="auto" w:fill="auto"/>
              </w:rPr>
              <w:t>累计</w:t>
            </w:r>
            <w:r>
              <w:rPr>
                <w:rFonts w:hint="eastAsia" w:cs="Arial" w:asciiTheme="minorEastAsia" w:hAnsiTheme="minorEastAsia"/>
                <w:color w:val="191919"/>
                <w:spacing w:val="-6"/>
                <w:sz w:val="24"/>
                <w:u w:val="single"/>
                <w:shd w:val="clear" w:color="auto" w:fill="auto"/>
              </w:rPr>
              <w:t xml:space="preserve">  </w:t>
            </w:r>
            <w:r>
              <w:rPr>
                <w:rFonts w:hint="eastAsia" w:cs="Arial" w:asciiTheme="minorEastAsia" w:hAnsiTheme="minorEastAsia"/>
                <w:color w:val="191919"/>
                <w:spacing w:val="-6"/>
                <w:sz w:val="24"/>
                <w:u w:val="single"/>
                <w:shd w:val="clear" w:color="auto" w:fill="auto"/>
                <w:lang w:val="en-US" w:eastAsia="zh-CN"/>
              </w:rPr>
              <w:t xml:space="preserve"> </w:t>
            </w:r>
            <w:r>
              <w:rPr>
                <w:rFonts w:hint="eastAsia" w:cs="Arial" w:asciiTheme="minorEastAsia" w:hAnsiTheme="minorEastAsia"/>
                <w:color w:val="191919"/>
                <w:spacing w:val="-6"/>
                <w:sz w:val="24"/>
                <w:shd w:val="clear" w:color="auto" w:fill="auto"/>
              </w:rPr>
              <w:t>年</w:t>
            </w:r>
            <w:r>
              <w:rPr>
                <w:rFonts w:hint="eastAsia" w:cs="Arial" w:asciiTheme="minorEastAsia" w:hAnsiTheme="minorEastAsia"/>
                <w:color w:val="191919"/>
                <w:spacing w:val="-6"/>
                <w:sz w:val="24"/>
                <w:shd w:val="clear" w:color="auto" w:fill="auto"/>
                <w:lang w:eastAsia="zh-CN"/>
              </w:rPr>
              <w:t>或技术管理</w:t>
            </w:r>
            <w:r>
              <w:rPr>
                <w:rFonts w:hint="eastAsia" w:cs="Arial" w:asciiTheme="minorEastAsia" w:hAnsiTheme="minorEastAsia"/>
                <w:color w:val="191919"/>
                <w:spacing w:val="-6"/>
                <w:sz w:val="24"/>
                <w:shd w:val="clear" w:color="auto" w:fill="auto"/>
              </w:rPr>
              <w:t>工作累计</w:t>
            </w:r>
            <w:r>
              <w:rPr>
                <w:rFonts w:hint="eastAsia" w:cs="Arial" w:asciiTheme="minorEastAsia" w:hAnsiTheme="minorEastAsia"/>
                <w:color w:val="191919"/>
                <w:spacing w:val="-6"/>
                <w:sz w:val="24"/>
                <w:u w:val="single"/>
                <w:shd w:val="clear" w:color="auto" w:fill="auto"/>
              </w:rPr>
              <w:t xml:space="preserve">     </w:t>
            </w:r>
            <w:r>
              <w:rPr>
                <w:rFonts w:hint="eastAsia" w:cs="Arial" w:asciiTheme="minorEastAsia" w:hAnsiTheme="minorEastAsia"/>
                <w:color w:val="191919"/>
                <w:spacing w:val="-6"/>
                <w:sz w:val="24"/>
                <w:shd w:val="clear" w:color="auto" w:fill="auto"/>
              </w:rPr>
              <w:t>年。</w:t>
            </w:r>
          </w:p>
          <w:p>
            <w:pPr>
              <w:adjustRightInd w:val="0"/>
              <w:snapToGrid w:val="0"/>
              <w:spacing w:line="340" w:lineRule="exact"/>
              <w:rPr>
                <w:rFonts w:eastAsia="仿宋_GB2312" w:cs="Arial" w:asciiTheme="minorEastAsia" w:hAnsiTheme="minorEastAsia"/>
                <w:color w:val="191919"/>
                <w:sz w:val="24"/>
                <w:szCs w:val="24"/>
                <w:shd w:val="clear" w:color="auto" w:fill="auto"/>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0" w:hRule="atLeast"/>
          <w:jc w:val="center"/>
        </w:trPr>
        <w:tc>
          <w:tcPr>
            <w:tcW w:w="1004" w:type="dxa"/>
            <w:vAlign w:val="center"/>
          </w:tcPr>
          <w:p>
            <w:pPr>
              <w:adjustRightInd w:val="0"/>
              <w:snapToGrid w:val="0"/>
              <w:spacing w:line="240" w:lineRule="auto"/>
              <w:jc w:val="center"/>
              <w:rPr>
                <w:rFonts w:eastAsia="仿宋_GB2312" w:cs="仿宋_GB2312" w:asciiTheme="minorEastAsia" w:hAnsiTheme="minorEastAsia"/>
                <w:b/>
                <w:sz w:val="24"/>
                <w:szCs w:val="24"/>
                <w:lang w:bidi="ar-SA"/>
              </w:rPr>
            </w:pPr>
            <w:r>
              <w:rPr>
                <w:rFonts w:hint="eastAsia" w:eastAsia="仿宋_GB2312" w:cs="仿宋_GB2312" w:asciiTheme="minorEastAsia" w:hAnsiTheme="minorEastAsia"/>
                <w:b/>
                <w:sz w:val="24"/>
                <w:szCs w:val="24"/>
                <w:lang w:eastAsia="zh-CN" w:bidi="ar-SA"/>
              </w:rPr>
              <w:t>编制消防相关规范标准、</w:t>
            </w:r>
            <w:r>
              <w:rPr>
                <w:rFonts w:hint="eastAsia" w:eastAsia="仿宋_GB2312" w:cs="仿宋_GB2312" w:asciiTheme="minorEastAsia" w:hAnsiTheme="minorEastAsia"/>
                <w:b/>
                <w:sz w:val="24"/>
                <w:szCs w:val="24"/>
                <w:lang w:bidi="ar-SA"/>
              </w:rPr>
              <w:t>著作译著及科研成果</w:t>
            </w:r>
          </w:p>
        </w:tc>
        <w:tc>
          <w:tcPr>
            <w:tcW w:w="8362" w:type="dxa"/>
            <w:vAlign w:val="center"/>
          </w:tcPr>
          <w:p>
            <w:pPr>
              <w:adjustRightInd w:val="0"/>
              <w:snapToGrid w:val="0"/>
              <w:spacing w:line="340" w:lineRule="exact"/>
              <w:jc w:val="left"/>
              <w:rPr>
                <w:rFonts w:eastAsia="仿宋_GB2312" w:cs="Arial" w:asciiTheme="minorEastAsia" w:hAnsiTheme="minorEastAsia"/>
                <w:color w:val="191919"/>
                <w:sz w:val="24"/>
                <w:szCs w:val="24"/>
                <w:shd w:val="clear" w:color="auto" w:fill="F9F9F9"/>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8" w:hRule="atLeast"/>
          <w:jc w:val="center"/>
        </w:trPr>
        <w:tc>
          <w:tcPr>
            <w:tcW w:w="1004" w:type="dxa"/>
            <w:vAlign w:val="center"/>
          </w:tcPr>
          <w:p>
            <w:pPr>
              <w:adjustRightInd w:val="0"/>
              <w:snapToGrid w:val="0"/>
              <w:spacing w:line="240" w:lineRule="auto"/>
              <w:jc w:val="center"/>
              <w:rPr>
                <w:rFonts w:eastAsia="仿宋_GB2312" w:cs="仿宋_GB2312" w:asciiTheme="minorEastAsia" w:hAnsiTheme="minorEastAsia"/>
                <w:b/>
                <w:sz w:val="24"/>
                <w:szCs w:val="24"/>
                <w:lang w:bidi="ar-SA"/>
              </w:rPr>
            </w:pPr>
            <w:r>
              <w:rPr>
                <w:rFonts w:hint="eastAsia" w:eastAsia="仿宋_GB2312" w:cs="仿宋_GB2312" w:asciiTheme="minorEastAsia" w:hAnsiTheme="minorEastAsia"/>
                <w:b/>
                <w:sz w:val="24"/>
                <w:szCs w:val="24"/>
                <w:lang w:bidi="ar-SA"/>
              </w:rPr>
              <w:t>奖励</w:t>
            </w:r>
          </w:p>
          <w:p>
            <w:pPr>
              <w:adjustRightInd w:val="0"/>
              <w:snapToGrid w:val="0"/>
              <w:spacing w:line="240" w:lineRule="auto"/>
              <w:jc w:val="center"/>
              <w:rPr>
                <w:rFonts w:eastAsia="仿宋_GB2312" w:asciiTheme="minorEastAsia" w:hAnsiTheme="minorEastAsia"/>
                <w:sz w:val="24"/>
                <w:szCs w:val="24"/>
                <w:lang w:bidi="ar-SA"/>
              </w:rPr>
            </w:pPr>
            <w:r>
              <w:rPr>
                <w:rFonts w:hint="eastAsia" w:eastAsia="仿宋_GB2312" w:cs="仿宋_GB2312" w:asciiTheme="minorEastAsia" w:hAnsiTheme="minorEastAsia"/>
                <w:b/>
                <w:sz w:val="24"/>
                <w:szCs w:val="24"/>
                <w:lang w:bidi="ar-SA"/>
              </w:rPr>
              <w:t>情况</w:t>
            </w:r>
          </w:p>
        </w:tc>
        <w:tc>
          <w:tcPr>
            <w:tcW w:w="8362" w:type="dxa"/>
            <w:vAlign w:val="top"/>
          </w:tcPr>
          <w:p>
            <w:pPr>
              <w:adjustRightInd w:val="0"/>
              <w:snapToGrid w:val="0"/>
              <w:spacing w:line="340" w:lineRule="exact"/>
              <w:jc w:val="both"/>
              <w:rPr>
                <w:rFonts w:hint="eastAsia" w:cs="Arial" w:asciiTheme="minorEastAsia" w:hAnsiTheme="minorEastAsia" w:eastAsiaTheme="minorEastAsia"/>
                <w:color w:val="191919"/>
                <w:sz w:val="24"/>
                <w:szCs w:val="24"/>
                <w:shd w:val="clear" w:color="auto" w:fill="auto"/>
                <w:lang w:val="en-US" w:eastAsia="zh-CN" w:bidi="ar-SA"/>
              </w:rPr>
            </w:pPr>
            <w:r>
              <w:rPr>
                <w:rFonts w:hint="eastAsia" w:eastAsia="仿宋_GB2312" w:cs="Arial" w:asciiTheme="minorEastAsia" w:hAnsiTheme="minorEastAsia"/>
                <w:color w:val="191919"/>
                <w:sz w:val="24"/>
                <w:szCs w:val="24"/>
                <w:shd w:val="clear" w:color="auto" w:fill="auto"/>
                <w:lang w:val="en-US" w:eastAsia="zh-CN" w:bidi="ar-SA"/>
              </w:rPr>
              <w:t>（主要填写参与国家、省重点工程建设中获得的与消防有关的奖励情况）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2" w:hRule="atLeast"/>
          <w:jc w:val="center"/>
        </w:trPr>
        <w:tc>
          <w:tcPr>
            <w:tcW w:w="1004" w:type="dxa"/>
            <w:vAlign w:val="center"/>
          </w:tcPr>
          <w:p>
            <w:pPr>
              <w:adjustRightInd w:val="0"/>
              <w:snapToGrid w:val="0"/>
              <w:spacing w:line="240" w:lineRule="auto"/>
              <w:jc w:val="center"/>
              <w:rPr>
                <w:rFonts w:hint="eastAsia" w:eastAsia="仿宋_GB2312" w:cs="仿宋_GB2312" w:asciiTheme="minorEastAsia" w:hAnsiTheme="minorEastAsia"/>
                <w:b/>
                <w:sz w:val="24"/>
                <w:szCs w:val="24"/>
                <w:lang w:val="en-US" w:eastAsia="zh-CN" w:bidi="ar-SA"/>
              </w:rPr>
            </w:pPr>
            <w:r>
              <w:rPr>
                <w:rFonts w:hint="eastAsia" w:eastAsia="仿宋_GB2312" w:cs="仿宋_GB2312" w:asciiTheme="minorEastAsia" w:hAnsiTheme="minorEastAsia"/>
                <w:b/>
                <w:sz w:val="24"/>
                <w:szCs w:val="24"/>
                <w:lang w:val="en-US" w:eastAsia="zh-CN" w:bidi="ar-SA"/>
              </w:rPr>
              <w:t>推荐</w:t>
            </w:r>
          </w:p>
          <w:p>
            <w:pPr>
              <w:adjustRightInd w:val="0"/>
              <w:snapToGrid w:val="0"/>
              <w:spacing w:line="240" w:lineRule="auto"/>
              <w:jc w:val="center"/>
              <w:rPr>
                <w:rFonts w:hint="eastAsia" w:eastAsia="仿宋_GB2312" w:cs="仿宋_GB2312" w:asciiTheme="minorEastAsia" w:hAnsiTheme="minorEastAsia"/>
                <w:b/>
                <w:sz w:val="24"/>
                <w:szCs w:val="24"/>
                <w:lang w:val="en-US" w:eastAsia="zh-CN" w:bidi="ar-SA"/>
              </w:rPr>
            </w:pPr>
            <w:r>
              <w:rPr>
                <w:rFonts w:hint="eastAsia" w:eastAsia="仿宋_GB2312" w:cs="仿宋_GB2312" w:asciiTheme="minorEastAsia" w:hAnsiTheme="minorEastAsia"/>
                <w:b/>
                <w:sz w:val="24"/>
                <w:szCs w:val="24"/>
                <w:lang w:val="en-US" w:eastAsia="zh-CN" w:bidi="ar-SA"/>
              </w:rPr>
              <w:t>单位</w:t>
            </w:r>
          </w:p>
          <w:p>
            <w:pPr>
              <w:adjustRightInd w:val="0"/>
              <w:snapToGrid w:val="0"/>
              <w:spacing w:line="240" w:lineRule="auto"/>
              <w:jc w:val="center"/>
              <w:rPr>
                <w:rFonts w:hint="eastAsia" w:cs="仿宋_GB2312" w:asciiTheme="minorEastAsia" w:hAnsiTheme="minorEastAsia" w:eastAsiaTheme="minorEastAsia"/>
                <w:b/>
                <w:sz w:val="24"/>
                <w:szCs w:val="24"/>
                <w:lang w:val="en-US" w:eastAsia="zh-CN" w:bidi="ar-SA"/>
              </w:rPr>
            </w:pPr>
            <w:r>
              <w:rPr>
                <w:rFonts w:hint="eastAsia" w:eastAsia="仿宋_GB2312" w:cs="仿宋_GB2312" w:asciiTheme="minorEastAsia" w:hAnsiTheme="minorEastAsia"/>
                <w:b/>
                <w:sz w:val="24"/>
                <w:szCs w:val="24"/>
                <w:lang w:val="en-US" w:eastAsia="zh-CN" w:bidi="ar-SA"/>
              </w:rPr>
              <w:t>意见</w:t>
            </w:r>
          </w:p>
        </w:tc>
        <w:tc>
          <w:tcPr>
            <w:tcW w:w="8362" w:type="dxa"/>
            <w:vAlign w:val="top"/>
          </w:tcPr>
          <w:p>
            <w:pPr>
              <w:adjustRightInd w:val="0"/>
              <w:snapToGrid w:val="0"/>
              <w:spacing w:line="340" w:lineRule="exact"/>
              <w:jc w:val="both"/>
              <w:rPr>
                <w:rFonts w:hint="eastAsia" w:eastAsia="仿宋_GB2312" w:cs="Arial" w:asciiTheme="minorEastAsia" w:hAnsiTheme="minorEastAsia"/>
                <w:color w:val="191919"/>
                <w:sz w:val="24"/>
                <w:szCs w:val="24"/>
                <w:shd w:val="clear" w:color="auto" w:fill="auto"/>
                <w:lang w:val="en-US" w:eastAsia="zh-CN" w:bidi="ar-SA"/>
              </w:rPr>
            </w:pPr>
          </w:p>
          <w:p>
            <w:pPr>
              <w:adjustRightInd w:val="0"/>
              <w:snapToGrid w:val="0"/>
              <w:spacing w:line="340" w:lineRule="exact"/>
              <w:jc w:val="both"/>
              <w:rPr>
                <w:rFonts w:hint="eastAsia" w:eastAsia="仿宋_GB2312" w:cs="Arial" w:asciiTheme="minorEastAsia" w:hAnsiTheme="minorEastAsia"/>
                <w:color w:val="191919"/>
                <w:sz w:val="24"/>
                <w:szCs w:val="24"/>
                <w:shd w:val="clear" w:color="auto" w:fill="auto"/>
                <w:lang w:val="en-US" w:eastAsia="zh-CN" w:bidi="ar-SA"/>
              </w:rPr>
            </w:pPr>
          </w:p>
          <w:p>
            <w:pPr>
              <w:adjustRightInd w:val="0"/>
              <w:snapToGrid w:val="0"/>
              <w:spacing w:line="340" w:lineRule="exact"/>
              <w:jc w:val="both"/>
              <w:rPr>
                <w:rFonts w:hint="eastAsia" w:eastAsia="仿宋_GB2312" w:cs="Arial" w:asciiTheme="minorEastAsia" w:hAnsiTheme="minorEastAsia"/>
                <w:color w:val="191919"/>
                <w:sz w:val="24"/>
                <w:szCs w:val="24"/>
                <w:shd w:val="clear" w:color="auto" w:fill="auto"/>
                <w:lang w:val="en-US" w:eastAsia="zh-CN" w:bidi="ar-SA"/>
              </w:rPr>
            </w:pPr>
          </w:p>
          <w:p>
            <w:pPr>
              <w:adjustRightInd w:val="0"/>
              <w:snapToGrid w:val="0"/>
              <w:spacing w:line="340" w:lineRule="exact"/>
              <w:jc w:val="both"/>
              <w:rPr>
                <w:rFonts w:hint="eastAsia" w:eastAsia="仿宋_GB2312" w:cs="Arial" w:asciiTheme="minorEastAsia" w:hAnsiTheme="minorEastAsia"/>
                <w:color w:val="191919"/>
                <w:sz w:val="24"/>
                <w:szCs w:val="24"/>
                <w:shd w:val="clear" w:color="auto" w:fill="auto"/>
                <w:lang w:val="en-US" w:eastAsia="zh-CN" w:bidi="ar-SA"/>
              </w:rPr>
            </w:pPr>
          </w:p>
          <w:p>
            <w:pPr>
              <w:adjustRightInd w:val="0"/>
              <w:snapToGrid w:val="0"/>
              <w:spacing w:line="340" w:lineRule="exact"/>
              <w:jc w:val="both"/>
              <w:rPr>
                <w:rFonts w:hint="eastAsia" w:eastAsia="仿宋_GB2312" w:cs="Arial" w:asciiTheme="minorEastAsia" w:hAnsiTheme="minorEastAsia"/>
                <w:color w:val="191919"/>
                <w:sz w:val="24"/>
                <w:szCs w:val="24"/>
                <w:shd w:val="clear" w:color="auto" w:fill="auto"/>
                <w:lang w:val="en-US" w:eastAsia="zh-CN" w:bidi="ar-SA"/>
              </w:rPr>
            </w:pPr>
          </w:p>
          <w:p>
            <w:pPr>
              <w:adjustRightInd w:val="0"/>
              <w:snapToGrid w:val="0"/>
              <w:spacing w:line="340" w:lineRule="exact"/>
              <w:jc w:val="both"/>
              <w:rPr>
                <w:rFonts w:hint="eastAsia" w:eastAsia="仿宋_GB2312" w:cs="Arial" w:asciiTheme="minorEastAsia" w:hAnsiTheme="minorEastAsia"/>
                <w:color w:val="191919"/>
                <w:sz w:val="24"/>
                <w:szCs w:val="24"/>
                <w:shd w:val="clear" w:color="auto" w:fill="auto"/>
                <w:lang w:val="en-US" w:eastAsia="zh-CN" w:bidi="ar-SA"/>
              </w:rPr>
            </w:pPr>
          </w:p>
          <w:p>
            <w:pPr>
              <w:wordWrap w:val="0"/>
              <w:adjustRightInd w:val="0"/>
              <w:snapToGrid w:val="0"/>
              <w:spacing w:line="340" w:lineRule="exact"/>
              <w:jc w:val="right"/>
              <w:rPr>
                <w:rFonts w:hint="default" w:eastAsia="仿宋_GB2312" w:cs="Arial" w:asciiTheme="minorEastAsia" w:hAnsiTheme="minorEastAsia"/>
                <w:color w:val="191919"/>
                <w:sz w:val="24"/>
                <w:szCs w:val="24"/>
                <w:shd w:val="clear" w:color="auto" w:fill="auto"/>
                <w:lang w:val="en-US" w:eastAsia="zh-CN" w:bidi="ar-SA"/>
              </w:rPr>
            </w:pPr>
            <w:r>
              <w:rPr>
                <w:rFonts w:hint="eastAsia" w:eastAsia="仿宋_GB2312" w:cs="Arial" w:asciiTheme="minorEastAsia" w:hAnsiTheme="minorEastAsia"/>
                <w:color w:val="191919"/>
                <w:sz w:val="24"/>
                <w:szCs w:val="24"/>
                <w:shd w:val="clear" w:color="auto" w:fill="auto"/>
                <w:lang w:val="en-US" w:eastAsia="zh-CN" w:bidi="ar-SA"/>
              </w:rPr>
              <w:t xml:space="preserve">（单位公章）  </w:t>
            </w:r>
          </w:p>
          <w:p>
            <w:pPr>
              <w:adjustRightInd w:val="0"/>
              <w:snapToGrid w:val="0"/>
              <w:spacing w:line="340" w:lineRule="exact"/>
              <w:jc w:val="right"/>
              <w:rPr>
                <w:rFonts w:hint="eastAsia" w:eastAsia="仿宋_GB2312" w:cs="Arial" w:asciiTheme="minorEastAsia" w:hAnsiTheme="minorEastAsia"/>
                <w:color w:val="191919"/>
                <w:sz w:val="24"/>
                <w:szCs w:val="24"/>
                <w:shd w:val="clear" w:color="auto" w:fill="auto"/>
                <w:lang w:val="en-US" w:eastAsia="zh-CN" w:bidi="ar-SA"/>
              </w:rPr>
            </w:pPr>
            <w:r>
              <w:rPr>
                <w:rFonts w:hint="eastAsia" w:eastAsia="仿宋_GB2312" w:cs="Arial" w:asciiTheme="minorEastAsia" w:hAnsiTheme="minorEastAsia"/>
                <w:color w:val="191919"/>
                <w:sz w:val="24"/>
                <w:szCs w:val="24"/>
                <w:shd w:val="clear" w:color="auto" w:fill="auto"/>
                <w:lang w:val="en-US" w:eastAsia="zh-CN" w:bidi="ar-SA"/>
              </w:rPr>
              <w:t>年    月    日</w:t>
            </w:r>
          </w:p>
          <w:p>
            <w:pPr>
              <w:adjustRightInd w:val="0"/>
              <w:snapToGrid w:val="0"/>
              <w:spacing w:line="340" w:lineRule="exact"/>
              <w:jc w:val="both"/>
              <w:rPr>
                <w:rFonts w:hint="default" w:eastAsia="仿宋_GB2312" w:cs="Arial" w:asciiTheme="minorEastAsia" w:hAnsiTheme="minorEastAsia"/>
                <w:color w:val="191919"/>
                <w:sz w:val="24"/>
                <w:szCs w:val="24"/>
                <w:shd w:val="clear" w:color="auto" w:fill="auto"/>
                <w:lang w:val="en-US" w:eastAsia="zh-CN" w:bidi="ar-SA"/>
              </w:rPr>
            </w:pPr>
            <w:r>
              <w:rPr>
                <w:rFonts w:hint="eastAsia" w:eastAsia="仿宋_GB2312" w:cs="Arial" w:asciiTheme="minorEastAsia" w:hAnsiTheme="minorEastAsia"/>
                <w:color w:val="191919"/>
                <w:sz w:val="24"/>
                <w:szCs w:val="24"/>
                <w:shd w:val="clear" w:color="auto" w:fill="auto"/>
                <w:lang w:val="en-US" w:eastAsia="zh-CN" w:bidi="ar-SA"/>
              </w:rPr>
              <w:t xml:space="preserve">推荐单位联系人：            联系电话： </w:t>
            </w:r>
          </w:p>
        </w:tc>
      </w:tr>
    </w:tbl>
    <w:p>
      <w:pPr>
        <w:keepNext w:val="0"/>
        <w:keepLines w:val="0"/>
        <w:pageBreakBefore w:val="0"/>
        <w:widowControl/>
        <w:kinsoku/>
        <w:wordWrap/>
        <w:overflowPunct/>
        <w:topLinePunct w:val="0"/>
        <w:autoSpaceDE/>
        <w:autoSpaceDN/>
        <w:bidi w:val="0"/>
        <w:adjustRightInd/>
        <w:snapToGrid w:val="0"/>
        <w:spacing w:line="20" w:lineRule="exact"/>
        <w:jc w:val="left"/>
        <w:textAlignment w:val="auto"/>
        <w:outlineLvl w:val="9"/>
        <w:rPr>
          <w:rFonts w:eastAsia="仿宋_GB2312" w:asciiTheme="minorEastAsia" w:hAnsiTheme="minorEastAsia"/>
          <w:sz w:val="32"/>
          <w:szCs w:val="32"/>
          <w:lang w:bidi="ar-SA"/>
        </w:rPr>
      </w:pPr>
    </w:p>
    <w:sectPr>
      <w:footerReference r:id="rId3" w:type="default"/>
      <w:pgSz w:w="11906" w:h="16838"/>
      <w:pgMar w:top="1644" w:right="1474" w:bottom="1418" w:left="1588" w:header="851" w:footer="992" w:gutter="0"/>
      <w:pgBorders>
        <w:top w:val="none" w:sz="0" w:space="0"/>
        <w:left w:val="none" w:sz="0" w:space="0"/>
        <w:bottom w:val="none" w:sz="0" w:space="0"/>
        <w:right w:val="none" w:sz="0" w:space="0"/>
      </w:pgBorders>
      <w:pgNumType w:fmt="numberInDash" w:start="1"/>
      <w:cols w:space="0" w:num="1"/>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Calibri Light">
    <w:panose1 w:val="020F0302020204030204"/>
    <w:charset w:val="00"/>
    <w:family w:val="swiss"/>
    <w:pitch w:val="default"/>
    <w:sig w:usb0="A00002EF" w:usb1="4000207B" w:usb2="0000000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Theme="minorEastAsia" w:hAnsiTheme="minorEastAsia" w:eastAsiaTheme="minorEastAsia"/>
        <w:sz w:val="28"/>
        <w:szCs w:val="28"/>
      </w:rPr>
    </w:pPr>
  </w:p>
  <w:p>
    <w:pPr>
      <w:pStyle w:val="5"/>
    </w:pPr>
  </w:p>
</w:ft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市住房和城乡建设局发文员">
    <w15:presenceInfo w15:providerId="None" w15:userId="市住房和城乡建设局发文员"/>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revisionView w:markup="0"/>
  <w:trackRevisions w:val="1"/>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E0451BC"/>
    <w:rsid w:val="001233C5"/>
    <w:rsid w:val="00267307"/>
    <w:rsid w:val="00351FDA"/>
    <w:rsid w:val="004234DA"/>
    <w:rsid w:val="00492B6F"/>
    <w:rsid w:val="00687EC0"/>
    <w:rsid w:val="007B39B6"/>
    <w:rsid w:val="009C6006"/>
    <w:rsid w:val="009F7851"/>
    <w:rsid w:val="00A7592D"/>
    <w:rsid w:val="00C10495"/>
    <w:rsid w:val="00C9504C"/>
    <w:rsid w:val="00FC5F9F"/>
    <w:rsid w:val="06831821"/>
    <w:rsid w:val="072059DD"/>
    <w:rsid w:val="08187561"/>
    <w:rsid w:val="0C8A7005"/>
    <w:rsid w:val="0D005660"/>
    <w:rsid w:val="0D6D37BD"/>
    <w:rsid w:val="10096ED9"/>
    <w:rsid w:val="1160064A"/>
    <w:rsid w:val="12DB013A"/>
    <w:rsid w:val="154A675C"/>
    <w:rsid w:val="18E33AF7"/>
    <w:rsid w:val="1FD562BA"/>
    <w:rsid w:val="232A49A5"/>
    <w:rsid w:val="25993F9A"/>
    <w:rsid w:val="272200E8"/>
    <w:rsid w:val="2AF464A5"/>
    <w:rsid w:val="2E46035B"/>
    <w:rsid w:val="2FDC1763"/>
    <w:rsid w:val="33E31D8B"/>
    <w:rsid w:val="34642697"/>
    <w:rsid w:val="364D3F88"/>
    <w:rsid w:val="37E8089D"/>
    <w:rsid w:val="3D050B77"/>
    <w:rsid w:val="3FA65476"/>
    <w:rsid w:val="494A3BF2"/>
    <w:rsid w:val="49767635"/>
    <w:rsid w:val="4ACD3044"/>
    <w:rsid w:val="4CBD4971"/>
    <w:rsid w:val="4E0451BC"/>
    <w:rsid w:val="4EB05003"/>
    <w:rsid w:val="4F302401"/>
    <w:rsid w:val="50565456"/>
    <w:rsid w:val="5C196251"/>
    <w:rsid w:val="5E1625CE"/>
    <w:rsid w:val="5E2E5564"/>
    <w:rsid w:val="5EF315AC"/>
    <w:rsid w:val="5FAB62E8"/>
    <w:rsid w:val="600D3694"/>
    <w:rsid w:val="6068328D"/>
    <w:rsid w:val="67136F30"/>
    <w:rsid w:val="68F522EC"/>
    <w:rsid w:val="69326C88"/>
    <w:rsid w:val="6E53165E"/>
    <w:rsid w:val="6E9B256F"/>
    <w:rsid w:val="6EA25A6B"/>
    <w:rsid w:val="6EDF45FE"/>
    <w:rsid w:val="6EF12BBF"/>
    <w:rsid w:val="77FA6A46"/>
    <w:rsid w:val="786F6749"/>
    <w:rsid w:val="7B947E4C"/>
    <w:rsid w:val="7C3F0B8D"/>
    <w:rsid w:val="7EEF0F7B"/>
    <w:rsid w:val="7FA26D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600" w:lineRule="exact"/>
      <w:jc w:val="both"/>
    </w:pPr>
    <w:rPr>
      <w:rFonts w:eastAsia="仿宋_GB2312" w:asciiTheme="minorHAnsi" w:hAnsiTheme="minorHAnsi" w:cstheme="minorBidi"/>
      <w:kern w:val="2"/>
      <w:sz w:val="32"/>
      <w:szCs w:val="24"/>
      <w:lang w:val="en-US" w:eastAsia="zh-CN" w:bidi="ar-SA"/>
    </w:rPr>
  </w:style>
  <w:style w:type="paragraph" w:styleId="3">
    <w:name w:val="heading 1"/>
    <w:basedOn w:val="1"/>
    <w:next w:val="1"/>
    <w:link w:val="14"/>
    <w:qFormat/>
    <w:uiPriority w:val="0"/>
    <w:pPr>
      <w:keepNext/>
      <w:keepLines/>
      <w:outlineLvl w:val="0"/>
    </w:pPr>
    <w:rPr>
      <w:rFonts w:eastAsia="黑体"/>
      <w:bCs/>
      <w:kern w:val="44"/>
      <w:szCs w:val="44"/>
    </w:rPr>
  </w:style>
  <w:style w:type="paragraph" w:styleId="4">
    <w:name w:val="heading 2"/>
    <w:basedOn w:val="1"/>
    <w:next w:val="1"/>
    <w:link w:val="15"/>
    <w:semiHidden/>
    <w:unhideWhenUsed/>
    <w:qFormat/>
    <w:uiPriority w:val="0"/>
    <w:pPr>
      <w:keepNext/>
      <w:keepLines/>
      <w:outlineLvl w:val="1"/>
    </w:pPr>
    <w:rPr>
      <w:rFonts w:eastAsia="楷体_GB2312" w:asciiTheme="majorHAnsi" w:hAnsiTheme="majorHAnsi" w:cstheme="majorBidi"/>
      <w:bCs/>
      <w:szCs w:val="32"/>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table of authorities"/>
    <w:basedOn w:val="1"/>
    <w:next w:val="1"/>
    <w:qFormat/>
    <w:uiPriority w:val="0"/>
    <w:rPr>
      <w:rFonts w:ascii="Calibri" w:hAnsi="Calibri" w:eastAsia="仿宋_GB2312" w:cs="Times New Roman"/>
      <w:sz w:val="32"/>
      <w:szCs w:val="22"/>
    </w:rPr>
  </w:style>
  <w:style w:type="paragraph" w:styleId="5">
    <w:name w:val="footer"/>
    <w:basedOn w:val="1"/>
    <w:link w:val="17"/>
    <w:qFormat/>
    <w:uiPriority w:val="0"/>
    <w:pPr>
      <w:tabs>
        <w:tab w:val="center" w:pos="4153"/>
        <w:tab w:val="right" w:pos="8306"/>
      </w:tabs>
      <w:snapToGrid w:val="0"/>
      <w:spacing w:line="240" w:lineRule="atLeast"/>
      <w:jc w:val="left"/>
    </w:pPr>
    <w:rPr>
      <w:sz w:val="18"/>
      <w:szCs w:val="18"/>
    </w:rPr>
  </w:style>
  <w:style w:type="paragraph" w:styleId="6">
    <w:name w:val="header"/>
    <w:basedOn w:val="1"/>
    <w:link w:val="16"/>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7">
    <w:name w:val="Normal (Web)"/>
    <w:qFormat/>
    <w:uiPriority w:val="0"/>
    <w:pPr>
      <w:widowControl w:val="0"/>
      <w:spacing w:beforeAutospacing="1" w:afterAutospacing="1" w:line="600" w:lineRule="exact"/>
      <w:jc w:val="left"/>
    </w:pPr>
    <w:rPr>
      <w:rFonts w:eastAsia="仿宋_GB2312" w:cs="Times New Roman" w:asciiTheme="minorHAnsi" w:hAnsiTheme="minorHAnsi"/>
      <w:kern w:val="0"/>
      <w:sz w:val="24"/>
      <w:szCs w:val="24"/>
      <w:lang w:val="en-US" w:eastAsia="zh-CN" w:bidi="ar-SA"/>
    </w:rPr>
  </w:style>
  <w:style w:type="paragraph" w:styleId="8">
    <w:name w:val="Title"/>
    <w:basedOn w:val="1"/>
    <w:next w:val="1"/>
    <w:link w:val="13"/>
    <w:qFormat/>
    <w:uiPriority w:val="0"/>
    <w:pPr>
      <w:jc w:val="center"/>
      <w:outlineLvl w:val="0"/>
    </w:pPr>
    <w:rPr>
      <w:rFonts w:eastAsia="方正小标宋简体" w:asciiTheme="majorHAnsi" w:hAnsiTheme="majorHAnsi" w:cstheme="majorBidi"/>
      <w:bCs/>
      <w:sz w:val="44"/>
      <w:szCs w:val="32"/>
    </w:rPr>
  </w:style>
  <w:style w:type="table" w:styleId="10">
    <w:name w:val="Table Gri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page number"/>
    <w:basedOn w:val="11"/>
    <w:qFormat/>
    <w:uiPriority w:val="0"/>
    <w:rPr>
      <w:rFonts w:ascii="Times New Roman" w:hAnsi="Times New Roman" w:eastAsia="宋体" w:cs="Times New Roman"/>
    </w:rPr>
  </w:style>
  <w:style w:type="character" w:customStyle="1" w:styleId="13">
    <w:name w:val="标题 字符"/>
    <w:basedOn w:val="11"/>
    <w:link w:val="8"/>
    <w:qFormat/>
    <w:uiPriority w:val="0"/>
    <w:rPr>
      <w:rFonts w:eastAsia="方正小标宋简体" w:asciiTheme="majorHAnsi" w:hAnsiTheme="majorHAnsi" w:cstheme="majorBidi"/>
      <w:bCs/>
      <w:kern w:val="2"/>
      <w:sz w:val="44"/>
      <w:szCs w:val="32"/>
    </w:rPr>
  </w:style>
  <w:style w:type="character" w:customStyle="1" w:styleId="14">
    <w:name w:val="标题 1 字符"/>
    <w:basedOn w:val="11"/>
    <w:link w:val="3"/>
    <w:qFormat/>
    <w:uiPriority w:val="0"/>
    <w:rPr>
      <w:rFonts w:eastAsia="黑体" w:asciiTheme="minorHAnsi" w:hAnsiTheme="minorHAnsi" w:cstheme="minorBidi"/>
      <w:bCs/>
      <w:kern w:val="44"/>
      <w:sz w:val="32"/>
      <w:szCs w:val="44"/>
    </w:rPr>
  </w:style>
  <w:style w:type="character" w:customStyle="1" w:styleId="15">
    <w:name w:val="标题 2 字符"/>
    <w:basedOn w:val="11"/>
    <w:link w:val="4"/>
    <w:semiHidden/>
    <w:qFormat/>
    <w:uiPriority w:val="0"/>
    <w:rPr>
      <w:rFonts w:eastAsia="楷体_GB2312" w:asciiTheme="majorHAnsi" w:hAnsiTheme="majorHAnsi" w:cstheme="majorBidi"/>
      <w:bCs/>
      <w:kern w:val="2"/>
      <w:sz w:val="32"/>
      <w:szCs w:val="32"/>
    </w:rPr>
  </w:style>
  <w:style w:type="character" w:customStyle="1" w:styleId="16">
    <w:name w:val="页眉 字符"/>
    <w:basedOn w:val="11"/>
    <w:link w:val="6"/>
    <w:qFormat/>
    <w:uiPriority w:val="0"/>
    <w:rPr>
      <w:rFonts w:eastAsia="仿宋_GB2312" w:asciiTheme="minorHAnsi" w:hAnsiTheme="minorHAnsi" w:cstheme="minorBidi"/>
      <w:kern w:val="2"/>
      <w:sz w:val="18"/>
      <w:szCs w:val="18"/>
    </w:rPr>
  </w:style>
  <w:style w:type="character" w:customStyle="1" w:styleId="17">
    <w:name w:val="页脚 字符"/>
    <w:basedOn w:val="11"/>
    <w:link w:val="5"/>
    <w:qFormat/>
    <w:uiPriority w:val="99"/>
    <w:rPr>
      <w:rFonts w:eastAsia="仿宋_GB2312" w:asciiTheme="minorHAnsi" w:hAnsiTheme="minorHAnsi" w:cstheme="minorBidi"/>
      <w:kern w:val="2"/>
      <w:sz w:val="18"/>
      <w:szCs w:val="18"/>
    </w:rPr>
  </w:style>
  <w:style w:type="paragraph" w:styleId="18">
    <w:name w:val="List Paragraph"/>
    <w:qFormat/>
    <w:uiPriority w:val="34"/>
    <w:pPr>
      <w:widowControl w:val="0"/>
      <w:spacing w:line="600" w:lineRule="exact"/>
      <w:ind w:firstLine="420" w:firstLineChars="200"/>
      <w:jc w:val="both"/>
    </w:pPr>
    <w:rPr>
      <w:rFonts w:eastAsia="仿宋_GB2312" w:asciiTheme="minorHAnsi" w:hAnsiTheme="minorHAnsi" w:cstheme="minorBidi"/>
      <w:kern w:val="2"/>
      <w:sz w:val="32"/>
      <w:szCs w:val="24"/>
      <w:lang w:val="en-US" w:eastAsia="zh-CN" w:bidi="ar-SA"/>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省安全生产监督管理局</Company>
  <Pages>7</Pages>
  <Words>1526</Words>
  <Characters>1588</Characters>
  <Lines>0</Lines>
  <Paragraphs>0</Paragraphs>
  <TotalTime>4</TotalTime>
  <ScaleCrop>false</ScaleCrop>
  <LinksUpToDate>false</LinksUpToDate>
  <CharactersWithSpaces>1718</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2020-05-06T01:11:00Z</dcterms:created>
  <dc:creator>阮菁英</dc:creator>
  <cp:lastModifiedBy>市住房和城乡建设局发文员</cp:lastModifiedBy>
  <cp:lastPrinted>2022-06-02T01:14:01Z</cp:lastPrinted>
  <dcterms:modified xsi:type="dcterms:W3CDTF">2022-06-02T01:14:03Z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btnFileSaveAsFlag">
    <vt:lpwstr>0</vt:lpwstr>
  </property>
  <property fmtid="{D5CDD505-2E9C-101B-9397-08002B2CF9AE}" pid="4" name="btnFileSaveFlag">
    <vt:lpwstr>1</vt:lpwstr>
  </property>
  <property fmtid="{D5CDD505-2E9C-101B-9397-08002B2CF9AE}" pid="5" name="code20">
    <vt:lpwstr>073biwunfqajk90mrvzao6</vt:lpwstr>
  </property>
  <property fmtid="{D5CDD505-2E9C-101B-9397-08002B2CF9AE}" pid="6" name="codetype">
    <vt:lpwstr>encrypt</vt:lpwstr>
  </property>
  <property fmtid="{D5CDD505-2E9C-101B-9397-08002B2CF9AE}" pid="7" name="cp_browser">
    <vt:lpwstr>chrome</vt:lpwstr>
  </property>
  <property fmtid="{D5CDD505-2E9C-101B-9397-08002B2CF9AE}" pid="8" name="cp_itemId">
    <vt:i4>29769</vt:i4>
  </property>
  <property fmtid="{D5CDD505-2E9C-101B-9397-08002B2CF9AE}" pid="9" name="cp_itemType">
    <vt:lpwstr>missive</vt:lpwstr>
  </property>
  <property fmtid="{D5CDD505-2E9C-101B-9397-08002B2CF9AE}" pid="10" name="cp_title">
    <vt:lpwstr>广东省住房和城乡建设厅关于推荐广东省建设工程消防技术专家库成员的通知</vt:lpwstr>
  </property>
  <property fmtid="{D5CDD505-2E9C-101B-9397-08002B2CF9AE}" pid="11" name="docPrint">
    <vt:i4>1</vt:i4>
  </property>
  <property fmtid="{D5CDD505-2E9C-101B-9397-08002B2CF9AE}" pid="12" name="docSaveAs">
    <vt:i4>1</vt:i4>
  </property>
  <property fmtid="{D5CDD505-2E9C-101B-9397-08002B2CF9AE}" pid="13" name="hideWpsMarks">
    <vt:i4>0</vt:i4>
  </property>
  <property fmtid="{D5CDD505-2E9C-101B-9397-08002B2CF9AE}" pid="14" name="openType">
    <vt:lpwstr>1</vt:lpwstr>
  </property>
  <property fmtid="{D5CDD505-2E9C-101B-9397-08002B2CF9AE}" pid="15" name="openFlag">
    <vt:bool>true</vt:bool>
  </property>
  <property fmtid="{D5CDD505-2E9C-101B-9397-08002B2CF9AE}" pid="16" name="showFlag">
    <vt:bool>true</vt:bool>
  </property>
  <property fmtid="{D5CDD505-2E9C-101B-9397-08002B2CF9AE}" pid="17" name="showButton">
    <vt:lpwstr>WPSExtOfficeTab;btnShowRevision;btnUploadOA;btnSaveAsLocal;btnInsertRedHeader;btnClearRevDoc;btnUploadOAbeifen</vt:lpwstr>
  </property>
  <property fmtid="{D5CDD505-2E9C-101B-9397-08002B2CF9AE}" pid="18" name="uploadPath">
    <vt:lpwstr>http://xtbgsafe.gdzwfw.gov.cn/zjtoa/instance-web/minstone/wfDocBody/saveDocBodyWps?flowInid=29769&amp;stepInco=572975&amp;dealIndx=0&amp;openType=1&amp;flowId=110&amp;stepCode=56&amp;readOnly=0&amp;curUserCode=13808870128&amp;sysCode=MD_ZJT_OA&amp;tenantCode=GDSXXZX&amp;r=0.4948278297934876&amp;fileCode=f03f7187cfe84a28b0cabe0670011fd9&amp;id=f03f7187cfe84a28b0cabe0670011fd9&amp;docTempCode=&amp;userUuid=503e191a96f44ce9bc138e6ac4ed87d7</vt:lpwstr>
  </property>
  <property fmtid="{D5CDD505-2E9C-101B-9397-08002B2CF9AE}" pid="19" name="urlParams">
    <vt:lpwstr>flowInid=29769&amp;stepInco=572975&amp;dealIndx=0&amp;openType=1&amp;flowId=110&amp;stepCode=56&amp;readOnly=0&amp;curUserCode=13808870128&amp;sysCode=MD_ZJT_OA&amp;tenantCode=GDSXXZX&amp;r=0.4948278297934876&amp;fileCode=f03f7187cfe84a28b0cabe0670011fd9&amp;id=f03f7187cfe84a28b0cabe0670011fd9&amp;docTempCode=&amp;userUuid=503e191a96f44ce9bc138e6ac4ed87d7</vt:lpwstr>
  </property>
  <property fmtid="{D5CDD505-2E9C-101B-9397-08002B2CF9AE}" pid="20" name="lockDocUrl">
    <vt:lpwstr>http://xtbgsafe.gdzwfw.gov.cn/zjtoa/instance-web/minstone/wfDocBody/getLockInfo?flowInid=29769&amp;stepInco=572975&amp;dealIndx=0&amp;openType=1&amp;flowId=110&amp;stepCode=56&amp;readOnly=0&amp;curUserCode=13808870128&amp;sysCode=MD_ZJT_OA&amp;tenantCode=GDSXXZX&amp;r=0.4948278297934876&amp;fileCode=f03f7187cfe84a28b0cabe0670011fd9&amp;id=f03f7187cfe84a28b0cabe0670011fd9&amp;docTempCode=&amp;userUuid=503e191a96f44ce9bc138e6ac4ed87d7</vt:lpwstr>
  </property>
  <property fmtid="{D5CDD505-2E9C-101B-9397-08002B2CF9AE}" pid="21" name="copyUrl">
    <vt:lpwstr>http://xtbgsafe.gdzwfw.gov.cn/zjtoa/instance-web/minstone/wfDocBody/copyDoc?flowInid=29769&amp;stepInco=572975&amp;dealIndx=0&amp;openType=1&amp;flowId=110&amp;stepCode=56&amp;readOnly=0&amp;curUserCode=13808870128&amp;sysCode=MD_ZJT_OA&amp;tenantCode=GDSXXZX&amp;r=0.4948278297934876&amp;fileCode=f03f7187cfe84a28b0cabe0670011fd9&amp;id=f03f7187cfe84a28b0cabe0670011fd9&amp;docTempCode=&amp;userUuid=503e191a96f44ce9bc138e6ac4ed87d7</vt:lpwstr>
  </property>
  <property fmtid="{D5CDD505-2E9C-101B-9397-08002B2CF9AE}" pid="22" name="unLockDocurl">
    <vt:lpwstr>http://xtbgsafe.gdzwfw.gov.cn/zjtoa/instance-web/minstone/wfDocBody/unLockDoc?flowInid=29769&amp;stepInco=572975&amp;dealIndx=0&amp;openType=1&amp;flowId=110&amp;stepCode=56&amp;readOnly=0&amp;curUserCode=13808870128&amp;sysCode=MD_ZJT_OA&amp;tenantCode=GDSXXZX&amp;r=0.4948278297934876&amp;fileCode=f03f7187cfe84a28b0cabe0670011fd9&amp;id=f03f7187cfe84a28b0cabe0670011fd9&amp;docTempCode=&amp;userUuid=503e191a96f44ce9bc138e6ac4ed87d7</vt:lpwstr>
  </property>
  <property fmtid="{D5CDD505-2E9C-101B-9397-08002B2CF9AE}" pid="23" name="showSavePromptFlag">
    <vt:lpwstr>true</vt:lpwstr>
  </property>
  <property fmtid="{D5CDD505-2E9C-101B-9397-08002B2CF9AE}" pid="24" name="ribbonExt">
    <vt:lpwstr>{"WPSExtOfficeTab":{"OnGetEnabled":false,"OnGetVisible":false}}</vt:lpwstr>
  </property>
</Properties>
</file>